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08B" w:rsidRPr="009205A6" w:rsidRDefault="002C608B" w:rsidP="009205A6">
      <w:pPr>
        <w:pStyle w:val="a9"/>
        <w:rPr>
          <w:rFonts w:ascii="Arial" w:hAnsi="Arial" w:cs="Arial"/>
        </w:rPr>
      </w:pPr>
    </w:p>
    <w:p w:rsidR="009A5F7F" w:rsidRPr="003F1149" w:rsidRDefault="009A5F7F" w:rsidP="0088725C">
      <w:pPr>
        <w:jc w:val="center"/>
        <w:rPr>
          <w:b/>
          <w:bCs/>
          <w:sz w:val="28"/>
          <w:szCs w:val="28"/>
          <w:lang w:val="en-GB"/>
        </w:rPr>
      </w:pPr>
      <w:r w:rsidRPr="003F1149">
        <w:rPr>
          <w:b/>
          <w:bCs/>
          <w:sz w:val="28"/>
          <w:szCs w:val="28"/>
          <w:lang w:val="en-GB"/>
        </w:rPr>
        <w:t xml:space="preserve">SUPPLY </w:t>
      </w:r>
      <w:r>
        <w:rPr>
          <w:b/>
          <w:bCs/>
          <w:sz w:val="28"/>
          <w:szCs w:val="28"/>
          <w:lang w:val="en-GB"/>
        </w:rPr>
        <w:t>CONTRACT NOTICE</w:t>
      </w:r>
    </w:p>
    <w:p w:rsidR="009205A6" w:rsidRDefault="009205A6" w:rsidP="0088725C">
      <w:pPr>
        <w:spacing w:after="600"/>
        <w:jc w:val="center"/>
        <w:rPr>
          <w:rStyle w:val="a6"/>
          <w:lang w:val="bg-BG"/>
        </w:rPr>
      </w:pPr>
      <w:r w:rsidRPr="00070196">
        <w:rPr>
          <w:rStyle w:val="a6"/>
          <w:lang w:val="en-GB"/>
        </w:rPr>
        <w:t xml:space="preserve">“Equipment and works”: </w:t>
      </w:r>
      <w:r w:rsidRPr="002C6A2D">
        <w:rPr>
          <w:rStyle w:val="a6"/>
          <w:lang w:val="en-GB"/>
        </w:rPr>
        <w:t xml:space="preserve">Supply of firefighting equipment </w:t>
      </w:r>
      <w:r>
        <w:rPr>
          <w:rStyle w:val="a6"/>
          <w:lang w:val="en-GB"/>
        </w:rPr>
        <w:t xml:space="preserve">- </w:t>
      </w:r>
      <w:r w:rsidRPr="002C6A2D">
        <w:rPr>
          <w:rStyle w:val="a6"/>
          <w:lang w:val="en-GB"/>
        </w:rPr>
        <w:t>under the project “</w:t>
      </w:r>
      <w:r w:rsidRPr="00070196">
        <w:rPr>
          <w:rStyle w:val="a6"/>
          <w:lang w:val="en-GB"/>
        </w:rPr>
        <w:t>Joint actions for fire fighting</w:t>
      </w:r>
      <w:r>
        <w:rPr>
          <w:rStyle w:val="a6"/>
          <w:lang w:val="en-GB"/>
        </w:rPr>
        <w:t>”, Sungurlare, BG</w:t>
      </w:r>
      <w:r w:rsidRPr="00FD2D06">
        <w:rPr>
          <w:rStyle w:val="a6"/>
          <w:lang w:val="en-GB"/>
        </w:rPr>
        <w:t xml:space="preserve"> </w:t>
      </w:r>
    </w:p>
    <w:p w:rsidR="009A5F7F" w:rsidRDefault="009A5F7F" w:rsidP="0088725C">
      <w:pPr>
        <w:spacing w:after="600"/>
        <w:jc w:val="center"/>
        <w:rPr>
          <w:rStyle w:val="a6"/>
          <w:lang w:val="en-GB"/>
        </w:rPr>
      </w:pPr>
      <w:r w:rsidRPr="00FD2D06">
        <w:rPr>
          <w:rStyle w:val="a6"/>
          <w:lang w:val="en-GB"/>
        </w:rPr>
        <w:t xml:space="preserve">Location – </w:t>
      </w:r>
      <w:r w:rsidRPr="00FD2D06">
        <w:rPr>
          <w:rStyle w:val="a3"/>
          <w:i w:val="0"/>
          <w:iCs w:val="0"/>
          <w:lang w:val="en-GB"/>
        </w:rPr>
        <w:t xml:space="preserve">Municipality of </w:t>
      </w:r>
      <w:r w:rsidR="009205A6">
        <w:rPr>
          <w:rStyle w:val="a3"/>
          <w:i w:val="0"/>
          <w:iCs w:val="0"/>
        </w:rPr>
        <w:t>Sungurlare</w:t>
      </w:r>
      <w:r w:rsidRPr="00FD2D06">
        <w:rPr>
          <w:rStyle w:val="a3"/>
          <w:i w:val="0"/>
          <w:iCs w:val="0"/>
          <w:lang w:val="en-GB"/>
        </w:rPr>
        <w:t>, Republic of Bulgaria</w:t>
      </w:r>
      <w:r w:rsidRPr="00FD2D06">
        <w:rPr>
          <w:rStyle w:val="a6"/>
          <w:lang w:val="en-GB"/>
        </w:rPr>
        <w:t xml:space="preserve"> </w:t>
      </w:r>
    </w:p>
    <w:p w:rsidR="009A5F7F" w:rsidRPr="00A336A0" w:rsidRDefault="009A5F7F" w:rsidP="00AF3DC9">
      <w:pPr>
        <w:numPr>
          <w:ilvl w:val="0"/>
          <w:numId w:val="35"/>
        </w:numPr>
        <w:tabs>
          <w:tab w:val="clear" w:pos="644"/>
          <w:tab w:val="num" w:pos="709"/>
        </w:tabs>
        <w:ind w:left="709" w:hanging="425"/>
        <w:outlineLvl w:val="0"/>
        <w:rPr>
          <w:rStyle w:val="a6"/>
          <w:lang w:val="en-GB"/>
        </w:rPr>
      </w:pPr>
      <w:r w:rsidRPr="00A336A0">
        <w:rPr>
          <w:rStyle w:val="a6"/>
          <w:lang w:val="en-GB"/>
        </w:rPr>
        <w:t>Publication reference</w:t>
      </w:r>
    </w:p>
    <w:p w:rsidR="009205A6" w:rsidRPr="009205A6" w:rsidRDefault="009205A6" w:rsidP="009205A6">
      <w:pPr>
        <w:pStyle w:val="afa"/>
        <w:ind w:left="644"/>
        <w:rPr>
          <w:b/>
          <w:lang w:val="en-GB"/>
        </w:rPr>
      </w:pPr>
      <w:r w:rsidRPr="009205A6">
        <w:rPr>
          <w:rStyle w:val="a6"/>
          <w:b w:val="0"/>
        </w:rPr>
        <w:t>CB005.1.11.162-</w:t>
      </w:r>
      <w:r w:rsidRPr="00A4348C">
        <w:rPr>
          <w:rStyle w:val="a6"/>
          <w:b w:val="0"/>
        </w:rPr>
        <w:t>0</w:t>
      </w:r>
      <w:r w:rsidR="00A4348C" w:rsidRPr="00A4348C">
        <w:rPr>
          <w:rStyle w:val="a6"/>
          <w:b w:val="0"/>
          <w:lang w:val="bg-BG"/>
        </w:rPr>
        <w:t>6</w:t>
      </w:r>
      <w:r w:rsidRPr="00A4348C">
        <w:rPr>
          <w:rStyle w:val="a6"/>
          <w:b w:val="0"/>
        </w:rPr>
        <w:t>/Su</w:t>
      </w:r>
      <w:r w:rsidRPr="009205A6">
        <w:rPr>
          <w:b/>
          <w:lang w:val="en-GB"/>
        </w:rPr>
        <w:t xml:space="preserve"> </w:t>
      </w:r>
    </w:p>
    <w:p w:rsidR="009A5F7F" w:rsidRPr="00A336A0" w:rsidRDefault="009A5F7F" w:rsidP="00AF3DC9">
      <w:pPr>
        <w:numPr>
          <w:ilvl w:val="0"/>
          <w:numId w:val="35"/>
        </w:numPr>
        <w:tabs>
          <w:tab w:val="clear" w:pos="644"/>
          <w:tab w:val="num" w:pos="709"/>
        </w:tabs>
        <w:ind w:left="709" w:hanging="425"/>
        <w:outlineLvl w:val="0"/>
        <w:rPr>
          <w:rStyle w:val="a6"/>
          <w:lang w:val="en-GB"/>
        </w:rPr>
      </w:pPr>
      <w:r w:rsidRPr="00A336A0">
        <w:rPr>
          <w:rStyle w:val="a6"/>
          <w:lang w:val="en-GB"/>
        </w:rPr>
        <w:t>Procedure</w:t>
      </w:r>
    </w:p>
    <w:p w:rsidR="009A5F7F" w:rsidRPr="003F1149" w:rsidRDefault="009A5F7F" w:rsidP="00AF3DC9">
      <w:pPr>
        <w:pStyle w:val="Blockquote"/>
        <w:tabs>
          <w:tab w:val="left" w:pos="709"/>
        </w:tabs>
        <w:ind w:left="709"/>
        <w:rPr>
          <w:sz w:val="22"/>
          <w:szCs w:val="22"/>
          <w:lang w:val="en-GB"/>
        </w:rPr>
      </w:pPr>
      <w:r>
        <w:rPr>
          <w:sz w:val="22"/>
          <w:szCs w:val="22"/>
          <w:lang w:val="en-GB"/>
        </w:rPr>
        <w:t>Local o</w:t>
      </w:r>
      <w:r w:rsidRPr="003F1149">
        <w:rPr>
          <w:sz w:val="22"/>
          <w:szCs w:val="22"/>
          <w:lang w:val="en-GB"/>
        </w:rPr>
        <w:t>pen</w:t>
      </w:r>
    </w:p>
    <w:p w:rsidR="009A5F7F" w:rsidRPr="00A336A0" w:rsidRDefault="009A5F7F" w:rsidP="00AF3DC9">
      <w:pPr>
        <w:numPr>
          <w:ilvl w:val="0"/>
          <w:numId w:val="35"/>
        </w:numPr>
        <w:tabs>
          <w:tab w:val="clear" w:pos="644"/>
          <w:tab w:val="num" w:pos="709"/>
        </w:tabs>
        <w:ind w:left="709" w:hanging="425"/>
        <w:outlineLvl w:val="0"/>
        <w:rPr>
          <w:rStyle w:val="a6"/>
          <w:lang w:val="en-GB"/>
        </w:rPr>
      </w:pPr>
      <w:r w:rsidRPr="00A336A0">
        <w:rPr>
          <w:rStyle w:val="a6"/>
          <w:lang w:val="en-GB"/>
        </w:rPr>
        <w:t>Programme</w:t>
      </w:r>
      <w:r>
        <w:rPr>
          <w:rStyle w:val="a6"/>
          <w:lang w:val="en-GB"/>
        </w:rPr>
        <w:t xml:space="preserve"> title</w:t>
      </w:r>
    </w:p>
    <w:p w:rsidR="009A5F7F" w:rsidRPr="00B33EE6" w:rsidRDefault="009205A6" w:rsidP="009205A6">
      <w:pPr>
        <w:pStyle w:val="PRAGHeading2"/>
        <w:numPr>
          <w:ilvl w:val="0"/>
          <w:numId w:val="0"/>
        </w:numPr>
        <w:ind w:left="357" w:right="357" w:firstLine="352"/>
        <w:rPr>
          <w:lang w:val="en-GB"/>
        </w:rPr>
      </w:pPr>
      <w:r w:rsidRPr="0086672D">
        <w:rPr>
          <w:sz w:val="22"/>
          <w:szCs w:val="22"/>
          <w:lang w:val="en-GB"/>
        </w:rPr>
        <w:t>Interreg-IPA CBC Bulgaria - Turkey Programme, CCI No. 2014TC16I5CB005</w:t>
      </w:r>
    </w:p>
    <w:p w:rsidR="009A5F7F" w:rsidRPr="00A336A0" w:rsidRDefault="009A5F7F" w:rsidP="00AF3DC9">
      <w:pPr>
        <w:numPr>
          <w:ilvl w:val="0"/>
          <w:numId w:val="35"/>
        </w:numPr>
        <w:tabs>
          <w:tab w:val="clear" w:pos="644"/>
          <w:tab w:val="num" w:pos="709"/>
        </w:tabs>
        <w:ind w:left="709" w:hanging="425"/>
        <w:outlineLvl w:val="0"/>
        <w:rPr>
          <w:rStyle w:val="a6"/>
          <w:lang w:val="en-GB"/>
        </w:rPr>
      </w:pPr>
      <w:r w:rsidRPr="00A336A0">
        <w:rPr>
          <w:rStyle w:val="a6"/>
          <w:lang w:val="en-GB"/>
        </w:rPr>
        <w:t>Financing</w:t>
      </w:r>
    </w:p>
    <w:p w:rsidR="009205A6" w:rsidRPr="00A4348C" w:rsidRDefault="009A5F7F" w:rsidP="00AF3DC9">
      <w:pPr>
        <w:pStyle w:val="Blockquote"/>
        <w:tabs>
          <w:tab w:val="left" w:pos="709"/>
        </w:tabs>
        <w:ind w:left="709"/>
        <w:rPr>
          <w:sz w:val="22"/>
          <w:szCs w:val="22"/>
          <w:highlight w:val="yellow"/>
          <w:lang w:val="en-GB"/>
        </w:rPr>
      </w:pPr>
      <w:r w:rsidRPr="00A4348C">
        <w:rPr>
          <w:sz w:val="22"/>
          <w:szCs w:val="22"/>
          <w:lang w:val="en-GB"/>
        </w:rPr>
        <w:t>Budget line BL5</w:t>
      </w:r>
      <w:r w:rsidR="009205A6" w:rsidRPr="00A4348C">
        <w:rPr>
          <w:sz w:val="22"/>
          <w:szCs w:val="22"/>
          <w:lang w:val="en-GB"/>
        </w:rPr>
        <w:t xml:space="preserve"> </w:t>
      </w:r>
      <w:r w:rsidR="009205A6" w:rsidRPr="00A4348C">
        <w:rPr>
          <w:caps/>
          <w:sz w:val="22"/>
          <w:szCs w:val="22"/>
          <w:lang w:val="en-GB"/>
        </w:rPr>
        <w:t xml:space="preserve">Equipment and works </w:t>
      </w:r>
      <w:r w:rsidR="009205A6" w:rsidRPr="00A4348C">
        <w:rPr>
          <w:sz w:val="22"/>
          <w:szCs w:val="22"/>
          <w:lang w:val="en-GB"/>
        </w:rPr>
        <w:t>-</w:t>
      </w:r>
      <w:r w:rsidRPr="00A4348C">
        <w:rPr>
          <w:sz w:val="22"/>
          <w:szCs w:val="22"/>
          <w:lang w:val="en-GB"/>
        </w:rPr>
        <w:t xml:space="preserve"> </w:t>
      </w:r>
      <w:r w:rsidR="009205A6" w:rsidRPr="00A4348C">
        <w:rPr>
          <w:b/>
          <w:bCs/>
          <w:sz w:val="22"/>
          <w:szCs w:val="22"/>
          <w:lang w:val="bg-BG" w:eastAsia="bg-BG"/>
        </w:rPr>
        <w:t>5.2 Supply</w:t>
      </w:r>
      <w:bookmarkStart w:id="0" w:name="RANGE!B233"/>
      <w:r w:rsidR="009205A6" w:rsidRPr="00A4348C">
        <w:rPr>
          <w:i/>
          <w:iCs/>
          <w:sz w:val="22"/>
          <w:szCs w:val="22"/>
          <w:lang w:val="bg-BG" w:eastAsia="bg-BG"/>
        </w:rPr>
        <w:t xml:space="preserve"> Supply of four high powered trucks to be used in firefighting</w:t>
      </w:r>
      <w:bookmarkEnd w:id="0"/>
      <w:r w:rsidR="009205A6" w:rsidRPr="00A4348C">
        <w:rPr>
          <w:i/>
          <w:iCs/>
          <w:sz w:val="22"/>
          <w:szCs w:val="22"/>
          <w:lang w:eastAsia="bg-BG"/>
        </w:rPr>
        <w:t xml:space="preserve"> and  </w:t>
      </w:r>
      <w:bookmarkStart w:id="1" w:name="RANGE!B234"/>
      <w:r w:rsidR="009205A6" w:rsidRPr="00A4348C">
        <w:rPr>
          <w:i/>
          <w:iCs/>
          <w:sz w:val="22"/>
          <w:szCs w:val="22"/>
          <w:lang w:val="bg-BG" w:eastAsia="bg-BG"/>
        </w:rPr>
        <w:t>Supply of four mountable platforms to be used in firefighting</w:t>
      </w:r>
      <w:bookmarkEnd w:id="1"/>
    </w:p>
    <w:p w:rsidR="009A5F7F" w:rsidRPr="00A336A0" w:rsidRDefault="009A5F7F" w:rsidP="00AF3DC9">
      <w:pPr>
        <w:numPr>
          <w:ilvl w:val="0"/>
          <w:numId w:val="35"/>
        </w:numPr>
        <w:tabs>
          <w:tab w:val="clear" w:pos="644"/>
          <w:tab w:val="num" w:pos="709"/>
        </w:tabs>
        <w:ind w:left="709" w:hanging="425"/>
        <w:outlineLvl w:val="0"/>
        <w:rPr>
          <w:rStyle w:val="a6"/>
          <w:lang w:val="en-GB"/>
        </w:rPr>
      </w:pPr>
      <w:r w:rsidRPr="00A336A0">
        <w:rPr>
          <w:rStyle w:val="a6"/>
          <w:lang w:val="en-GB"/>
        </w:rPr>
        <w:t>Contracting authority</w:t>
      </w:r>
    </w:p>
    <w:p w:rsidR="009A5F7F" w:rsidRPr="001030D5" w:rsidRDefault="009A5F7F" w:rsidP="009205A6">
      <w:pPr>
        <w:spacing w:before="120" w:after="0"/>
        <w:ind w:left="567"/>
        <w:outlineLvl w:val="0"/>
        <w:rPr>
          <w:lang w:val="en-GB"/>
        </w:rPr>
      </w:pPr>
      <w:r w:rsidRPr="002C2191">
        <w:rPr>
          <w:lang w:val="en-GB"/>
        </w:rPr>
        <w:t>Name:</w:t>
      </w:r>
      <w:r w:rsidR="009205A6">
        <w:rPr>
          <w:lang w:val="en-GB"/>
        </w:rPr>
        <w:t xml:space="preserve"> </w:t>
      </w:r>
      <w:r w:rsidR="009205A6" w:rsidRPr="001030D5">
        <w:rPr>
          <w:sz w:val="22"/>
        </w:rPr>
        <w:t>Municipality of Sungurlare,</w:t>
      </w:r>
      <w:r w:rsidR="009205A6" w:rsidRPr="001030D5">
        <w:rPr>
          <w:sz w:val="22"/>
          <w:lang w:val="en-GB"/>
        </w:rPr>
        <w:t xml:space="preserve"> </w:t>
      </w:r>
    </w:p>
    <w:p w:rsidR="009205A6" w:rsidRDefault="009A5F7F" w:rsidP="009205A6">
      <w:pPr>
        <w:spacing w:before="120" w:after="0" w:line="360" w:lineRule="auto"/>
        <w:ind w:left="567"/>
        <w:jc w:val="both"/>
        <w:rPr>
          <w:color w:val="FF0000"/>
          <w:sz w:val="22"/>
        </w:rPr>
      </w:pPr>
      <w:r w:rsidRPr="002C2191">
        <w:rPr>
          <w:lang w:val="en-GB"/>
        </w:rPr>
        <w:t>Address</w:t>
      </w:r>
      <w:r w:rsidR="009205A6" w:rsidRPr="001030D5">
        <w:rPr>
          <w:lang w:val="bg-BG"/>
        </w:rPr>
        <w:t>:</w:t>
      </w:r>
      <w:r w:rsidRPr="001030D5">
        <w:rPr>
          <w:lang w:val="en-GB"/>
        </w:rPr>
        <w:t xml:space="preserve"> </w:t>
      </w:r>
      <w:r w:rsidR="009205A6" w:rsidRPr="001030D5">
        <w:rPr>
          <w:sz w:val="22"/>
        </w:rPr>
        <w:t xml:space="preserve">2 Georgi Dimitrov Str., 8470 </w:t>
      </w:r>
      <w:r w:rsidR="009205A6" w:rsidRPr="001030D5">
        <w:rPr>
          <w:sz w:val="22"/>
          <w:lang w:val="en-GB"/>
        </w:rPr>
        <w:t>Sungurlare, Bourgas district, Republic of Bulgaria</w:t>
      </w:r>
    </w:p>
    <w:p w:rsidR="009A5F7F" w:rsidRPr="002C2191" w:rsidRDefault="009A5F7F" w:rsidP="009205A6">
      <w:pPr>
        <w:spacing w:before="120" w:after="0"/>
        <w:ind w:left="567"/>
        <w:outlineLvl w:val="0"/>
        <w:rPr>
          <w:lang w:val="en-GB"/>
        </w:rPr>
      </w:pPr>
      <w:r w:rsidRPr="002C2191">
        <w:rPr>
          <w:lang w:val="en-GB"/>
        </w:rPr>
        <w:t>Represented by</w:t>
      </w:r>
      <w:r w:rsidR="001030D5">
        <w:rPr>
          <w:lang w:val="en-GB"/>
        </w:rPr>
        <w:t xml:space="preserve"> Hatidzhe Georgieva </w:t>
      </w:r>
      <w:r w:rsidRPr="002C2191">
        <w:rPr>
          <w:lang w:val="en-GB"/>
        </w:rPr>
        <w:t xml:space="preserve"> </w:t>
      </w:r>
      <w:r w:rsidRPr="001030D5">
        <w:rPr>
          <w:lang w:val="en-GB"/>
        </w:rPr>
        <w:t>,</w:t>
      </w:r>
      <w:r w:rsidR="001030D5">
        <w:t xml:space="preserve">Deputy </w:t>
      </w:r>
      <w:r w:rsidRPr="001030D5">
        <w:rPr>
          <w:lang w:val="en-GB"/>
        </w:rPr>
        <w:t xml:space="preserve"> Mayor of Municipality of </w:t>
      </w:r>
      <w:r w:rsidR="009205A6" w:rsidRPr="001030D5">
        <w:rPr>
          <w:sz w:val="22"/>
        </w:rPr>
        <w:t>Sungurlare</w:t>
      </w:r>
    </w:p>
    <w:p w:rsidR="009A5F7F" w:rsidRPr="001030D5" w:rsidRDefault="009A5F7F" w:rsidP="009205A6">
      <w:pPr>
        <w:spacing w:before="120" w:after="0"/>
        <w:ind w:left="567"/>
        <w:outlineLvl w:val="0"/>
        <w:rPr>
          <w:lang w:val="en-GB"/>
        </w:rPr>
      </w:pPr>
      <w:r w:rsidRPr="002C2191">
        <w:rPr>
          <w:lang w:val="en-GB"/>
        </w:rPr>
        <w:t xml:space="preserve">Contact details: </w:t>
      </w:r>
      <w:r w:rsidRPr="001030D5">
        <w:rPr>
          <w:lang w:val="en-GB"/>
        </w:rPr>
        <w:t>Phone: +359</w:t>
      </w:r>
      <w:r w:rsidR="009205A6" w:rsidRPr="001030D5">
        <w:rPr>
          <w:lang w:val="en-GB"/>
        </w:rPr>
        <w:t>55715063</w:t>
      </w:r>
    </w:p>
    <w:p w:rsidR="009A5F7F" w:rsidRPr="001030D5" w:rsidRDefault="009A5F7F" w:rsidP="009205A6">
      <w:pPr>
        <w:spacing w:before="120" w:after="0"/>
        <w:ind w:left="709" w:hanging="352"/>
        <w:outlineLvl w:val="0"/>
        <w:rPr>
          <w:lang w:val="en-GB"/>
        </w:rPr>
      </w:pPr>
      <w:r w:rsidRPr="001030D5">
        <w:rPr>
          <w:lang w:val="en-GB"/>
        </w:rPr>
        <w:tab/>
      </w:r>
      <w:r w:rsidRPr="001030D5">
        <w:rPr>
          <w:lang w:val="en-GB"/>
        </w:rPr>
        <w:tab/>
      </w:r>
      <w:r w:rsidRPr="001030D5">
        <w:rPr>
          <w:lang w:val="en-GB"/>
        </w:rPr>
        <w:tab/>
      </w:r>
      <w:r w:rsidR="009205A6" w:rsidRPr="001030D5">
        <w:rPr>
          <w:lang w:val="en-GB"/>
        </w:rPr>
        <w:tab/>
      </w:r>
      <w:r w:rsidRPr="001030D5">
        <w:rPr>
          <w:lang w:val="en-GB"/>
        </w:rPr>
        <w:t>Fax: +359</w:t>
      </w:r>
      <w:r w:rsidR="009205A6" w:rsidRPr="001030D5">
        <w:rPr>
          <w:lang w:val="en-GB"/>
        </w:rPr>
        <w:t>55715585</w:t>
      </w:r>
    </w:p>
    <w:p w:rsidR="009A5F7F" w:rsidRPr="001030D5" w:rsidRDefault="009A5F7F" w:rsidP="009205A6">
      <w:pPr>
        <w:spacing w:before="120" w:after="0"/>
        <w:ind w:left="709" w:hanging="352"/>
        <w:outlineLvl w:val="0"/>
        <w:rPr>
          <w:lang w:val="fr-FR"/>
        </w:rPr>
      </w:pPr>
      <w:r w:rsidRPr="001030D5">
        <w:rPr>
          <w:lang w:val="en-GB"/>
        </w:rPr>
        <w:tab/>
      </w:r>
      <w:r w:rsidRPr="001030D5">
        <w:rPr>
          <w:lang w:val="en-GB"/>
        </w:rPr>
        <w:tab/>
      </w:r>
      <w:r w:rsidRPr="001030D5">
        <w:rPr>
          <w:lang w:val="en-GB"/>
        </w:rPr>
        <w:tab/>
      </w:r>
      <w:r w:rsidR="009205A6" w:rsidRPr="001030D5">
        <w:rPr>
          <w:lang w:val="en-GB"/>
        </w:rPr>
        <w:tab/>
      </w:r>
      <w:r w:rsidR="009205A6" w:rsidRPr="001030D5">
        <w:rPr>
          <w:lang w:val="fr-FR"/>
        </w:rPr>
        <w:t>e</w:t>
      </w:r>
      <w:r w:rsidR="006E3D84" w:rsidRPr="001030D5">
        <w:rPr>
          <w:lang w:val="fr-FR"/>
        </w:rPr>
        <w:t xml:space="preserve">-mail: </w:t>
      </w:r>
      <w:r w:rsidR="009205A6" w:rsidRPr="001030D5">
        <w:rPr>
          <w:sz w:val="22"/>
        </w:rPr>
        <w:t>zamkmet_sungurlare@abv.bg</w:t>
      </w:r>
      <w:r w:rsidR="009205A6" w:rsidRPr="001030D5">
        <w:rPr>
          <w:lang w:val="fr-FR"/>
        </w:rPr>
        <w:t xml:space="preserve"> </w:t>
      </w:r>
    </w:p>
    <w:p w:rsidR="009A5F7F" w:rsidRPr="009205A6" w:rsidRDefault="009A5F7F" w:rsidP="00AC2A69">
      <w:pPr>
        <w:tabs>
          <w:tab w:val="left" w:pos="1134"/>
        </w:tabs>
        <w:snapToGrid w:val="0"/>
        <w:spacing w:after="480"/>
        <w:ind w:left="709"/>
        <w:rPr>
          <w:rStyle w:val="a3"/>
          <w:i w:val="0"/>
          <w:iCs w:val="0"/>
          <w:color w:val="FF0000"/>
          <w:sz w:val="22"/>
          <w:szCs w:val="22"/>
          <w:highlight w:val="yellow"/>
          <w:lang w:val="fr-FR"/>
        </w:rPr>
      </w:pPr>
    </w:p>
    <w:p w:rsidR="009A5F7F" w:rsidRPr="003F1149" w:rsidRDefault="009A5F7F" w:rsidP="00C65475">
      <w:pPr>
        <w:keepNext/>
        <w:keepLines/>
        <w:widowControl/>
        <w:tabs>
          <w:tab w:val="left" w:pos="1134"/>
        </w:tabs>
        <w:snapToGrid w:val="0"/>
        <w:ind w:left="709"/>
        <w:jc w:val="center"/>
        <w:rPr>
          <w:rStyle w:val="a6"/>
          <w:sz w:val="28"/>
          <w:szCs w:val="28"/>
          <w:lang w:val="en-GB"/>
        </w:rPr>
      </w:pPr>
      <w:r w:rsidRPr="003F1149">
        <w:rPr>
          <w:rStyle w:val="a6"/>
          <w:sz w:val="28"/>
          <w:szCs w:val="28"/>
          <w:lang w:val="en-GB"/>
        </w:rPr>
        <w:t>CONTRACT SPECIFICATIONS</w:t>
      </w:r>
    </w:p>
    <w:p w:rsidR="009A5F7F" w:rsidRPr="00A4348C" w:rsidRDefault="00C96580" w:rsidP="00C65475">
      <w:pPr>
        <w:keepNext/>
        <w:keepLines/>
        <w:widowControl/>
        <w:numPr>
          <w:ilvl w:val="0"/>
          <w:numId w:val="35"/>
        </w:numPr>
        <w:tabs>
          <w:tab w:val="clear" w:pos="644"/>
          <w:tab w:val="num" w:pos="709"/>
        </w:tabs>
        <w:ind w:left="709" w:hanging="425"/>
        <w:outlineLvl w:val="0"/>
        <w:rPr>
          <w:rStyle w:val="a6"/>
          <w:lang w:val="en-GB"/>
        </w:rPr>
      </w:pPr>
      <w:r>
        <w:rPr>
          <w:noProof/>
          <w:lang w:val="bg-BG" w:eastAsia="bg-BG"/>
        </w:rPr>
        <w:pict>
          <v:line id="_x0000_s1027" style="position:absolute;left:0;text-align:left;z-index:251658752" from="11.25pt,-29.45pt" to="479.25pt,-29.4pt" o:allowincell="f" strokecolor="#d4d4d4" strokeweight="1.75pt">
            <v:shadow on="t" origin=",32385f" offset="0,-1pt"/>
          </v:line>
        </w:pict>
      </w:r>
      <w:r w:rsidR="009A5F7F" w:rsidRPr="00A4348C">
        <w:rPr>
          <w:rStyle w:val="a6"/>
          <w:lang w:val="en-GB"/>
        </w:rPr>
        <w:t xml:space="preserve">Description of the contract </w:t>
      </w:r>
    </w:p>
    <w:p w:rsidR="009A5F7F" w:rsidRPr="00A4348C" w:rsidRDefault="009A5F7F" w:rsidP="00535522">
      <w:pPr>
        <w:ind w:left="142"/>
        <w:jc w:val="both"/>
        <w:outlineLvl w:val="0"/>
        <w:rPr>
          <w:sz w:val="22"/>
          <w:szCs w:val="22"/>
          <w:lang w:val="en-GB"/>
        </w:rPr>
      </w:pPr>
      <w:r w:rsidRPr="00A4348C">
        <w:rPr>
          <w:sz w:val="22"/>
          <w:szCs w:val="22"/>
          <w:lang w:val="en-GB"/>
        </w:rPr>
        <w:t xml:space="preserve">The subject of the contract is the </w:t>
      </w:r>
      <w:r w:rsidR="00535522" w:rsidRPr="00A4348C">
        <w:rPr>
          <w:sz w:val="22"/>
          <w:szCs w:val="22"/>
          <w:lang w:val="en-GB"/>
        </w:rPr>
        <w:t>Supply of the needed vehicles in order to ensure the firefighting capabilities of the Municipality of Sungurlare. The supply will consist of 4 vehicles that can be mounted with 4 specialized mountable firefighting pumps and equipment and the specialized firefighting equipment. Supply of firefighting equipment is embedded in the project “Joint actions for fire fighting”</w:t>
      </w:r>
      <w:r w:rsidRPr="00A4348C">
        <w:rPr>
          <w:sz w:val="22"/>
          <w:szCs w:val="22"/>
          <w:lang w:val="en-GB"/>
        </w:rPr>
        <w:t xml:space="preserve"> under </w:t>
      </w:r>
      <w:r w:rsidR="009205A6" w:rsidRPr="00A4348C">
        <w:rPr>
          <w:sz w:val="22"/>
          <w:szCs w:val="22"/>
          <w:lang w:val="en-GB"/>
        </w:rPr>
        <w:t>Interreg-IPA CBC Bulgaria - Turkey Programme, CCI No. 2014TC16I5CB005</w:t>
      </w:r>
      <w:r w:rsidRPr="00A4348C">
        <w:rPr>
          <w:sz w:val="22"/>
          <w:szCs w:val="22"/>
          <w:lang w:val="en-GB"/>
        </w:rPr>
        <w:t xml:space="preserve"> as follows:</w:t>
      </w:r>
    </w:p>
    <w:p w:rsidR="009205A6" w:rsidRPr="00A4348C" w:rsidRDefault="009205A6" w:rsidP="00535522">
      <w:pPr>
        <w:ind w:left="567"/>
        <w:outlineLvl w:val="0"/>
        <w:rPr>
          <w:sz w:val="22"/>
          <w:szCs w:val="22"/>
          <w:lang w:val="en-GB"/>
        </w:rPr>
      </w:pPr>
      <w:r w:rsidRPr="00A4348C">
        <w:rPr>
          <w:sz w:val="22"/>
          <w:szCs w:val="22"/>
          <w:lang w:val="en-GB"/>
        </w:rPr>
        <w:t xml:space="preserve">- improving the firefighting abilities of both municipalities through supply of new equipment; </w:t>
      </w:r>
    </w:p>
    <w:p w:rsidR="009A5F7F" w:rsidRDefault="009205A6" w:rsidP="00535522">
      <w:pPr>
        <w:ind w:left="567"/>
        <w:outlineLvl w:val="0"/>
        <w:rPr>
          <w:sz w:val="22"/>
          <w:szCs w:val="22"/>
          <w:lang w:val="en-GB"/>
        </w:rPr>
      </w:pPr>
      <w:r w:rsidRPr="00A4348C">
        <w:rPr>
          <w:sz w:val="22"/>
          <w:szCs w:val="22"/>
          <w:lang w:val="en-GB"/>
        </w:rPr>
        <w:t xml:space="preserve">- organizing a training on fire prevention and firefighting techniques and an exchage of experience in the field of </w:t>
      </w:r>
      <w:r w:rsidRPr="009F6BFA">
        <w:rPr>
          <w:sz w:val="22"/>
          <w:szCs w:val="22"/>
          <w:lang w:val="en-GB"/>
        </w:rPr>
        <w:t>firefighting.</w:t>
      </w:r>
    </w:p>
    <w:p w:rsidR="002C608B" w:rsidRPr="00A4348C" w:rsidRDefault="002C608B" w:rsidP="00535522">
      <w:pPr>
        <w:ind w:left="567"/>
        <w:outlineLvl w:val="0"/>
        <w:rPr>
          <w:sz w:val="22"/>
          <w:szCs w:val="22"/>
          <w:lang w:val="bg-BG"/>
        </w:rPr>
      </w:pPr>
    </w:p>
    <w:p w:rsidR="009A5F7F" w:rsidRPr="00535522" w:rsidRDefault="009A5F7F" w:rsidP="00434948">
      <w:pPr>
        <w:numPr>
          <w:ilvl w:val="0"/>
          <w:numId w:val="35"/>
        </w:numPr>
        <w:outlineLvl w:val="0"/>
        <w:rPr>
          <w:rStyle w:val="a6"/>
          <w:lang w:val="en-GB"/>
        </w:rPr>
      </w:pPr>
      <w:r w:rsidRPr="00535522">
        <w:rPr>
          <w:rStyle w:val="a6"/>
          <w:lang w:val="en-GB"/>
        </w:rPr>
        <w:lastRenderedPageBreak/>
        <w:t>Number and titles of lots</w:t>
      </w:r>
    </w:p>
    <w:p w:rsidR="009A5F7F" w:rsidRDefault="009A5F7F" w:rsidP="00B60283">
      <w:pPr>
        <w:pStyle w:val="Blockquote"/>
        <w:ind w:left="709"/>
        <w:jc w:val="both"/>
        <w:rPr>
          <w:rStyle w:val="a3"/>
          <w:i w:val="0"/>
          <w:iCs w:val="0"/>
          <w:sz w:val="22"/>
          <w:szCs w:val="22"/>
          <w:lang w:val="en-GB"/>
        </w:rPr>
      </w:pPr>
      <w:r w:rsidRPr="00535522">
        <w:rPr>
          <w:rStyle w:val="a3"/>
          <w:i w:val="0"/>
          <w:iCs w:val="0"/>
          <w:sz w:val="22"/>
          <w:szCs w:val="22"/>
          <w:lang w:val="en-GB"/>
        </w:rPr>
        <w:t>One lot only</w:t>
      </w:r>
    </w:p>
    <w:p w:rsidR="002C608B" w:rsidRDefault="002C608B" w:rsidP="0088725C">
      <w:pPr>
        <w:pStyle w:val="Blockquote"/>
        <w:spacing w:before="400"/>
        <w:ind w:left="357" w:right="0"/>
        <w:jc w:val="center"/>
        <w:rPr>
          <w:rStyle w:val="a6"/>
          <w:sz w:val="28"/>
          <w:szCs w:val="28"/>
          <w:lang w:val="en-GB"/>
        </w:rPr>
      </w:pPr>
    </w:p>
    <w:p w:rsidR="009A5F7F" w:rsidRDefault="00C96580" w:rsidP="0088725C">
      <w:pPr>
        <w:pStyle w:val="Blockquote"/>
        <w:spacing w:before="400"/>
        <w:ind w:left="357" w:right="0"/>
        <w:jc w:val="center"/>
        <w:rPr>
          <w:rStyle w:val="a6"/>
          <w:sz w:val="28"/>
          <w:szCs w:val="28"/>
          <w:lang w:val="bg-BG"/>
        </w:rPr>
      </w:pPr>
      <w:r>
        <w:rPr>
          <w:noProof/>
          <w:lang w:val="bg-BG" w:eastAsia="bg-BG"/>
        </w:rPr>
        <w:pict>
          <v:line id="_x0000_s1028" style="position:absolute;left:0;text-align:left;z-index:251659776" from="15.75pt,2.3pt" to="483.75pt,2.35pt" o:allowincell="f" strokecolor="#d4d4d4" strokeweight="1.75pt">
            <v:shadow on="t" origin=",32385f" offset="0,-1pt"/>
          </v:line>
        </w:pict>
      </w:r>
      <w:r w:rsidR="009A5F7F" w:rsidRPr="003F1149">
        <w:rPr>
          <w:rStyle w:val="a6"/>
          <w:sz w:val="28"/>
          <w:szCs w:val="28"/>
          <w:lang w:val="en-GB"/>
        </w:rPr>
        <w:t>TERMS OF PARTICIPATION</w:t>
      </w:r>
    </w:p>
    <w:p w:rsidR="009A5F7F" w:rsidRDefault="009A5F7F" w:rsidP="00AF3DC9">
      <w:pPr>
        <w:numPr>
          <w:ilvl w:val="0"/>
          <w:numId w:val="35"/>
        </w:numPr>
        <w:tabs>
          <w:tab w:val="clear" w:pos="644"/>
          <w:tab w:val="num" w:pos="709"/>
        </w:tabs>
        <w:ind w:left="709"/>
        <w:outlineLvl w:val="0"/>
        <w:rPr>
          <w:rStyle w:val="a6"/>
          <w:lang w:val="en-GB"/>
        </w:rPr>
      </w:pPr>
      <w:r w:rsidRPr="00A336A0">
        <w:rPr>
          <w:rStyle w:val="a6"/>
          <w:lang w:val="en-GB"/>
        </w:rPr>
        <w:t xml:space="preserve">Eligibility and rules of origin </w:t>
      </w:r>
    </w:p>
    <w:p w:rsidR="009A5F7F" w:rsidRDefault="009A5F7F" w:rsidP="00AC2A69">
      <w:pPr>
        <w:widowControl/>
        <w:spacing w:before="360" w:after="360"/>
        <w:ind w:left="709" w:right="1"/>
        <w:jc w:val="both"/>
        <w:rPr>
          <w:sz w:val="22"/>
          <w:szCs w:val="22"/>
          <w:lang w:val="en-GB"/>
        </w:rPr>
      </w:pPr>
      <w:r w:rsidRPr="00843380">
        <w:rPr>
          <w:sz w:val="22"/>
          <w:szCs w:val="22"/>
          <w:lang w:val="en-GB"/>
        </w:rPr>
        <w:t xml:space="preserve">Participation is open to all </w:t>
      </w:r>
      <w:r w:rsidRPr="00535522">
        <w:rPr>
          <w:sz w:val="22"/>
          <w:szCs w:val="22"/>
          <w:lang w:val="en-GB"/>
        </w:rPr>
        <w:t xml:space="preserve">natural persons who are nationals of and </w:t>
      </w:r>
      <w:r w:rsidRPr="00843380">
        <w:rPr>
          <w:sz w:val="22"/>
          <w:szCs w:val="22"/>
          <w:lang w:val="en-GB"/>
        </w:rPr>
        <w:t xml:space="preserve">legal persons (participating either individually or in a grouping – consortium - of tenderers) which are effectively established in a  Member State of the European Union or in a eligible country or territory  as defined under </w:t>
      </w:r>
      <w:r w:rsidRPr="00535522">
        <w:rPr>
          <w:sz w:val="22"/>
          <w:szCs w:val="22"/>
          <w:lang w:val="en-GB"/>
        </w:rPr>
        <w:t xml:space="preserve">the Regulation (EU) N°236/2014 establishing common rules and procedures for the implementation of the Union's instruments for external action (CIR) </w:t>
      </w:r>
      <w:r w:rsidRPr="00843380">
        <w:rPr>
          <w:sz w:val="22"/>
          <w:szCs w:val="22"/>
          <w:lang w:val="en-GB"/>
        </w:rPr>
        <w:t>for the applicable Instrument under which the contract is financed (see also heading 22 below)</w:t>
      </w:r>
      <w:r w:rsidRPr="00535522">
        <w:rPr>
          <w:sz w:val="22"/>
          <w:szCs w:val="22"/>
          <w:lang w:val="en-GB"/>
        </w:rPr>
        <w:t xml:space="preserve">. </w:t>
      </w:r>
      <w:r w:rsidRPr="00843380">
        <w:rPr>
          <w:sz w:val="22"/>
          <w:szCs w:val="22"/>
          <w:lang w:val="en-GB"/>
        </w:rPr>
        <w:t>Participation is also open to international organisations.</w:t>
      </w:r>
      <w:bookmarkStart w:id="2" w:name="_DV_M201"/>
      <w:bookmarkEnd w:id="2"/>
    </w:p>
    <w:p w:rsidR="009A5F7F" w:rsidRDefault="009A5F7F" w:rsidP="00AC2A69">
      <w:pPr>
        <w:widowControl/>
        <w:spacing w:before="0" w:after="360"/>
        <w:ind w:left="709" w:right="1"/>
        <w:jc w:val="both"/>
        <w:rPr>
          <w:sz w:val="22"/>
          <w:szCs w:val="22"/>
          <w:lang w:val="en-GB"/>
        </w:rPr>
      </w:pPr>
      <w:r w:rsidRPr="00843380">
        <w:rPr>
          <w:sz w:val="22"/>
          <w:szCs w:val="22"/>
          <w:lang w:val="en-GB"/>
        </w:rPr>
        <w:t>All supplies under this contract must originate in one or more of these countries.</w:t>
      </w:r>
    </w:p>
    <w:p w:rsidR="009A5F7F" w:rsidRPr="00A336A0" w:rsidRDefault="009A5F7F" w:rsidP="00AC2A69">
      <w:pPr>
        <w:numPr>
          <w:ilvl w:val="0"/>
          <w:numId w:val="35"/>
        </w:numPr>
        <w:tabs>
          <w:tab w:val="clear" w:pos="644"/>
          <w:tab w:val="num" w:pos="709"/>
        </w:tabs>
        <w:ind w:left="709" w:right="1" w:hanging="425"/>
        <w:outlineLvl w:val="0"/>
        <w:rPr>
          <w:rStyle w:val="a6"/>
          <w:lang w:val="en-GB"/>
        </w:rPr>
      </w:pPr>
      <w:r w:rsidRPr="00A336A0">
        <w:rPr>
          <w:rStyle w:val="a6"/>
          <w:lang w:val="en-GB"/>
        </w:rPr>
        <w:t>Grounds for exclusion</w:t>
      </w:r>
    </w:p>
    <w:p w:rsidR="009A5F7F" w:rsidRPr="003F1149" w:rsidRDefault="009A5F7F" w:rsidP="00AC2A69">
      <w:pPr>
        <w:pStyle w:val="Blockquote"/>
        <w:ind w:left="709" w:right="1"/>
        <w:jc w:val="both"/>
        <w:rPr>
          <w:b/>
          <w:bCs/>
          <w:i/>
          <w:iCs/>
          <w:sz w:val="22"/>
          <w:szCs w:val="22"/>
          <w:lang w:val="en-GB"/>
        </w:rPr>
      </w:pPr>
      <w:r w:rsidRPr="003F1149">
        <w:rPr>
          <w:sz w:val="22"/>
          <w:szCs w:val="22"/>
          <w:lang w:val="en-GB"/>
        </w:rPr>
        <w:t xml:space="preserve">Tenderers must submit a signed declaration, included in the Tender Form for a Supply Contract, to the effect that they are not in any of </w:t>
      </w:r>
      <w:r w:rsidRPr="002116E1">
        <w:rPr>
          <w:sz w:val="22"/>
          <w:szCs w:val="22"/>
          <w:lang w:val="en-GB"/>
        </w:rPr>
        <w:t>the situations listed in point 2.3.3 of the Practical Guide.</w:t>
      </w:r>
    </w:p>
    <w:p w:rsidR="009A5F7F" w:rsidRPr="00A336A0" w:rsidRDefault="009A5F7F" w:rsidP="00AC2A69">
      <w:pPr>
        <w:numPr>
          <w:ilvl w:val="0"/>
          <w:numId w:val="35"/>
        </w:numPr>
        <w:tabs>
          <w:tab w:val="clear" w:pos="644"/>
          <w:tab w:val="num" w:pos="709"/>
        </w:tabs>
        <w:ind w:left="709" w:right="1" w:hanging="425"/>
        <w:outlineLvl w:val="0"/>
        <w:rPr>
          <w:rStyle w:val="a6"/>
          <w:lang w:val="en-GB"/>
        </w:rPr>
      </w:pPr>
      <w:r w:rsidRPr="00A336A0">
        <w:rPr>
          <w:rStyle w:val="a6"/>
          <w:lang w:val="en-GB"/>
        </w:rPr>
        <w:t>Number of tenders</w:t>
      </w:r>
    </w:p>
    <w:p w:rsidR="009A5F7F" w:rsidRPr="003F1149" w:rsidRDefault="009A5F7F" w:rsidP="00AC2A69">
      <w:pPr>
        <w:pStyle w:val="Blockquote"/>
        <w:ind w:left="709" w:right="1"/>
        <w:jc w:val="both"/>
        <w:rPr>
          <w:sz w:val="22"/>
          <w:szCs w:val="22"/>
          <w:lang w:val="en-GB"/>
        </w:rPr>
      </w:pPr>
      <w:r w:rsidRPr="003F1149">
        <w:rPr>
          <w:sz w:val="22"/>
          <w:szCs w:val="22"/>
          <w:lang w:val="en-GB"/>
        </w:rPr>
        <w:t xml:space="preserve">Tenderers may submit only one tender. Tenders for parts of </w:t>
      </w:r>
      <w:r>
        <w:rPr>
          <w:sz w:val="22"/>
          <w:szCs w:val="22"/>
          <w:lang w:val="en-GB"/>
        </w:rPr>
        <w:t xml:space="preserve"> activities</w:t>
      </w:r>
      <w:r w:rsidRPr="003F1149">
        <w:rPr>
          <w:sz w:val="22"/>
          <w:szCs w:val="22"/>
          <w:lang w:val="en-GB"/>
        </w:rPr>
        <w:t xml:space="preserve"> will not be considered. Any tenderer may state in its tender that it would offer a discount in the event that its tender is accepted for more than one lot. Tenderers </w:t>
      </w:r>
      <w:r w:rsidRPr="00806702">
        <w:rPr>
          <w:sz w:val="22"/>
          <w:szCs w:val="22"/>
          <w:lang w:val="en-GB"/>
        </w:rPr>
        <w:t>may not</w:t>
      </w:r>
      <w:r w:rsidRPr="003F1149">
        <w:rPr>
          <w:sz w:val="22"/>
          <w:szCs w:val="22"/>
          <w:lang w:val="en-GB"/>
        </w:rPr>
        <w:t xml:space="preserve"> submit a tender for a variant solution in addition to their tender for the supplies required in the tender dossier.</w:t>
      </w:r>
    </w:p>
    <w:p w:rsidR="009A5F7F" w:rsidRPr="00A336A0" w:rsidRDefault="009A5F7F" w:rsidP="00AC2A69">
      <w:pPr>
        <w:numPr>
          <w:ilvl w:val="0"/>
          <w:numId w:val="35"/>
        </w:numPr>
        <w:tabs>
          <w:tab w:val="clear" w:pos="644"/>
          <w:tab w:val="num" w:pos="709"/>
        </w:tabs>
        <w:ind w:left="709" w:right="1" w:hanging="425"/>
        <w:outlineLvl w:val="0"/>
        <w:rPr>
          <w:rStyle w:val="a6"/>
          <w:lang w:val="en-GB"/>
        </w:rPr>
      </w:pPr>
      <w:r w:rsidRPr="00A336A0">
        <w:rPr>
          <w:rStyle w:val="a6"/>
          <w:lang w:val="en-GB"/>
        </w:rPr>
        <w:t>Tender guarantee</w:t>
      </w:r>
    </w:p>
    <w:p w:rsidR="009A5F7F" w:rsidRPr="003F1149" w:rsidRDefault="009A5F7F" w:rsidP="00AC2A69">
      <w:pPr>
        <w:pStyle w:val="Blockquote"/>
        <w:ind w:left="709" w:right="1"/>
        <w:jc w:val="both"/>
        <w:rPr>
          <w:sz w:val="22"/>
          <w:szCs w:val="22"/>
          <w:lang w:val="en-GB"/>
        </w:rPr>
      </w:pPr>
      <w:r w:rsidRPr="00DC1463">
        <w:t>No tender guarantee is required.</w:t>
      </w:r>
    </w:p>
    <w:p w:rsidR="009A5F7F" w:rsidRPr="00A336A0" w:rsidRDefault="009A5F7F" w:rsidP="00AC2A69">
      <w:pPr>
        <w:keepNext/>
        <w:keepLines/>
        <w:numPr>
          <w:ilvl w:val="0"/>
          <w:numId w:val="35"/>
        </w:numPr>
        <w:tabs>
          <w:tab w:val="clear" w:pos="644"/>
          <w:tab w:val="num" w:pos="709"/>
        </w:tabs>
        <w:ind w:left="709" w:right="1" w:hanging="425"/>
        <w:outlineLvl w:val="0"/>
        <w:rPr>
          <w:rStyle w:val="a6"/>
          <w:lang w:val="en-GB"/>
        </w:rPr>
      </w:pPr>
      <w:r w:rsidRPr="00A336A0">
        <w:rPr>
          <w:rStyle w:val="a6"/>
          <w:lang w:val="en-GB"/>
        </w:rPr>
        <w:t>Performance guarantee</w:t>
      </w:r>
    </w:p>
    <w:p w:rsidR="009A5F7F" w:rsidRPr="006B31D5" w:rsidRDefault="009A5F7F" w:rsidP="00AC2A69">
      <w:pPr>
        <w:pStyle w:val="Blockquote"/>
        <w:spacing w:after="120"/>
        <w:ind w:left="709" w:right="1"/>
        <w:jc w:val="both"/>
        <w:rPr>
          <w:color w:val="000000"/>
          <w:sz w:val="22"/>
          <w:szCs w:val="22"/>
          <w:lang w:val="en-GB"/>
        </w:rPr>
      </w:pPr>
      <w:r w:rsidRPr="00095C06">
        <w:rPr>
          <w:color w:val="000000"/>
          <w:sz w:val="22"/>
          <w:szCs w:val="22"/>
          <w:lang w:val="en-GB"/>
        </w:rPr>
        <w:t>The successful tenderer will be asked to provide a performance guarantee of 5% of the amount of the contract at the signing of the contract. This guarantee must be provided together with the return of the countersigned contract no later than 30 days after the tenderer receives the contract signed by the Contracting Authority. If the selected tenderer fails to provide such a guarantee within this period, the contract will be void and a new contract may be drawn up and sent to the tenderer which has submitted the next cheapest compliant tender.</w:t>
      </w:r>
    </w:p>
    <w:p w:rsidR="009A5F7F" w:rsidRPr="00A336A0" w:rsidRDefault="009A5F7F" w:rsidP="00AF3DC9">
      <w:pPr>
        <w:numPr>
          <w:ilvl w:val="0"/>
          <w:numId w:val="35"/>
        </w:numPr>
        <w:tabs>
          <w:tab w:val="clear" w:pos="644"/>
          <w:tab w:val="num" w:pos="709"/>
        </w:tabs>
        <w:ind w:left="709" w:hanging="425"/>
        <w:outlineLvl w:val="0"/>
        <w:rPr>
          <w:rStyle w:val="a6"/>
          <w:lang w:val="en-GB"/>
        </w:rPr>
      </w:pPr>
      <w:r w:rsidRPr="00A336A0">
        <w:rPr>
          <w:rStyle w:val="a6"/>
          <w:lang w:val="en-GB"/>
        </w:rPr>
        <w:t>Information meeting and/or site visit</w:t>
      </w:r>
    </w:p>
    <w:p w:rsidR="009A5F7F" w:rsidRPr="002116E1" w:rsidRDefault="009A5F7F" w:rsidP="00AF3DC9">
      <w:pPr>
        <w:pStyle w:val="Blockquote"/>
        <w:ind w:left="709"/>
        <w:rPr>
          <w:sz w:val="22"/>
          <w:szCs w:val="22"/>
          <w:lang w:val="en-GB"/>
        </w:rPr>
      </w:pPr>
      <w:r w:rsidRPr="001A465D">
        <w:rPr>
          <w:sz w:val="22"/>
          <w:szCs w:val="22"/>
          <w:lang w:val="en-GB"/>
        </w:rPr>
        <w:t>No information meeting is planned</w:t>
      </w:r>
      <w:r>
        <w:rPr>
          <w:sz w:val="22"/>
          <w:szCs w:val="22"/>
          <w:lang w:val="en-GB"/>
        </w:rPr>
        <w:t>.</w:t>
      </w:r>
    </w:p>
    <w:p w:rsidR="009A5F7F" w:rsidRPr="00A336A0" w:rsidRDefault="009A5F7F" w:rsidP="00AF3DC9">
      <w:pPr>
        <w:numPr>
          <w:ilvl w:val="0"/>
          <w:numId w:val="35"/>
        </w:numPr>
        <w:tabs>
          <w:tab w:val="clear" w:pos="644"/>
          <w:tab w:val="num" w:pos="709"/>
        </w:tabs>
        <w:ind w:left="709" w:hanging="425"/>
        <w:outlineLvl w:val="0"/>
        <w:rPr>
          <w:rStyle w:val="a6"/>
          <w:lang w:val="en-GB"/>
        </w:rPr>
      </w:pPr>
      <w:r w:rsidRPr="00A336A0">
        <w:rPr>
          <w:rStyle w:val="a6"/>
          <w:lang w:val="en-GB"/>
        </w:rPr>
        <w:t>Tender validity</w:t>
      </w:r>
    </w:p>
    <w:p w:rsidR="009A5F7F" w:rsidRPr="003F1149" w:rsidRDefault="009A5F7F"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Pr>
          <w:sz w:val="22"/>
          <w:szCs w:val="22"/>
          <w:lang w:val="en-GB"/>
        </w:rPr>
        <w:t xml:space="preserve"> </w:t>
      </w:r>
      <w:r w:rsidRPr="00D85D0B">
        <w:rPr>
          <w:sz w:val="22"/>
          <w:szCs w:val="22"/>
          <w:lang w:val="en-GB"/>
        </w:rPr>
        <w:t>In exceptional circumstances, the Contracting Authority may, before the validity period expires, request that tenderers extend the validity of tenders for a specific period</w:t>
      </w:r>
      <w:r>
        <w:rPr>
          <w:sz w:val="22"/>
          <w:szCs w:val="22"/>
          <w:lang w:val="en-GB"/>
        </w:rPr>
        <w:t xml:space="preserve"> (see para 8.2 of the instructions </w:t>
      </w:r>
      <w:r w:rsidRPr="003F1149">
        <w:rPr>
          <w:sz w:val="22"/>
          <w:szCs w:val="22"/>
          <w:lang w:val="en-GB"/>
        </w:rPr>
        <w:t>to tenderers</w:t>
      </w:r>
      <w:r>
        <w:rPr>
          <w:sz w:val="22"/>
          <w:szCs w:val="22"/>
          <w:lang w:val="en-GB"/>
        </w:rPr>
        <w:t>).</w:t>
      </w:r>
    </w:p>
    <w:p w:rsidR="009A5F7F" w:rsidRPr="00A336A0" w:rsidRDefault="009A5F7F" w:rsidP="00AF3DC9">
      <w:pPr>
        <w:numPr>
          <w:ilvl w:val="0"/>
          <w:numId w:val="35"/>
        </w:numPr>
        <w:tabs>
          <w:tab w:val="clear" w:pos="644"/>
          <w:tab w:val="num" w:pos="709"/>
        </w:tabs>
        <w:ind w:left="709" w:hanging="425"/>
        <w:outlineLvl w:val="0"/>
        <w:rPr>
          <w:rStyle w:val="a6"/>
          <w:lang w:val="en-GB"/>
        </w:rPr>
      </w:pPr>
      <w:r w:rsidRPr="00A336A0">
        <w:rPr>
          <w:rStyle w:val="a6"/>
          <w:lang w:val="en-GB"/>
        </w:rPr>
        <w:lastRenderedPageBreak/>
        <w:t xml:space="preserve">Period of implementation </w:t>
      </w:r>
      <w:r>
        <w:rPr>
          <w:rStyle w:val="a6"/>
          <w:lang w:val="en-GB"/>
        </w:rPr>
        <w:t>of tasks</w:t>
      </w:r>
    </w:p>
    <w:p w:rsidR="009205A6" w:rsidRPr="00826090" w:rsidRDefault="009205A6" w:rsidP="009205A6">
      <w:pPr>
        <w:pStyle w:val="afa"/>
        <w:ind w:left="644"/>
        <w:jc w:val="both"/>
        <w:rPr>
          <w:sz w:val="22"/>
        </w:rPr>
      </w:pPr>
      <w:r w:rsidRPr="00826090">
        <w:rPr>
          <w:sz w:val="22"/>
        </w:rPr>
        <w:t xml:space="preserve">The period of implementation is </w:t>
      </w:r>
      <w:r w:rsidR="00C33DD4" w:rsidRPr="00826090">
        <w:rPr>
          <w:sz w:val="22"/>
        </w:rPr>
        <w:t>200</w:t>
      </w:r>
      <w:r w:rsidRPr="00826090">
        <w:rPr>
          <w:sz w:val="22"/>
        </w:rPr>
        <w:t xml:space="preserve"> (</w:t>
      </w:r>
      <w:r w:rsidR="00C33DD4" w:rsidRPr="00826090">
        <w:rPr>
          <w:sz w:val="22"/>
        </w:rPr>
        <w:t>two</w:t>
      </w:r>
      <w:r w:rsidRPr="00826090">
        <w:rPr>
          <w:sz w:val="22"/>
        </w:rPr>
        <w:t xml:space="preserve"> hundred) days after the commencement date of the contract, but not later than 20.03.2019.</w:t>
      </w:r>
    </w:p>
    <w:p w:rsidR="009A5F7F" w:rsidRPr="003F1149" w:rsidRDefault="009A5F7F" w:rsidP="009205A6">
      <w:pPr>
        <w:pStyle w:val="Blockquote"/>
        <w:ind w:left="709" w:right="1"/>
        <w:jc w:val="both"/>
        <w:rPr>
          <w:lang w:val="en-GB"/>
        </w:rPr>
      </w:pPr>
      <w:r w:rsidRPr="00293646">
        <w:rPr>
          <w:sz w:val="22"/>
          <w:szCs w:val="22"/>
          <w:lang w:val="en-GB"/>
        </w:rPr>
        <w:t>.</w:t>
      </w:r>
    </w:p>
    <w:p w:rsidR="009205A6" w:rsidRDefault="00C96580">
      <w:pPr>
        <w:ind w:left="360"/>
        <w:jc w:val="center"/>
        <w:rPr>
          <w:rStyle w:val="a6"/>
          <w:sz w:val="28"/>
          <w:szCs w:val="28"/>
          <w:lang w:val="en-GB"/>
        </w:rPr>
      </w:pPr>
      <w:r>
        <w:rPr>
          <w:noProof/>
          <w:lang w:val="bg-BG" w:eastAsia="bg-BG"/>
        </w:rPr>
        <w:pict>
          <v:line id="_x0000_s1029" style="position:absolute;left:0;text-align:left;z-index:251655680" from="8.25pt,3.15pt" to="476.25pt,3.2pt" o:allowincell="f" strokecolor="#d4d4d4" strokeweight="1.75pt">
            <v:shadow on="t" origin=",32385f" offset="0,-1pt"/>
          </v:line>
        </w:pict>
      </w:r>
    </w:p>
    <w:p w:rsidR="009A5F7F" w:rsidRPr="003F1149" w:rsidRDefault="009A5F7F">
      <w:pPr>
        <w:ind w:left="360"/>
        <w:jc w:val="center"/>
        <w:rPr>
          <w:rStyle w:val="a6"/>
          <w:sz w:val="28"/>
          <w:szCs w:val="28"/>
          <w:lang w:val="en-GB"/>
        </w:rPr>
      </w:pPr>
      <w:r w:rsidRPr="003F1149">
        <w:rPr>
          <w:rStyle w:val="a6"/>
          <w:sz w:val="28"/>
          <w:szCs w:val="28"/>
          <w:lang w:val="en-GB"/>
        </w:rPr>
        <w:t>SELECTION AND AWARD CRITERIA</w:t>
      </w:r>
    </w:p>
    <w:p w:rsidR="009A5F7F" w:rsidRPr="00A336A0" w:rsidRDefault="009A5F7F" w:rsidP="001436FE">
      <w:pPr>
        <w:numPr>
          <w:ilvl w:val="0"/>
          <w:numId w:val="35"/>
        </w:numPr>
        <w:tabs>
          <w:tab w:val="clear" w:pos="644"/>
        </w:tabs>
        <w:ind w:left="426" w:hanging="425"/>
        <w:outlineLvl w:val="0"/>
        <w:rPr>
          <w:rStyle w:val="a6"/>
          <w:lang w:val="en-GB"/>
        </w:rPr>
      </w:pPr>
      <w:r w:rsidRPr="00A336A0">
        <w:rPr>
          <w:rStyle w:val="a6"/>
          <w:lang w:val="en-GB"/>
        </w:rPr>
        <w:t xml:space="preserve">Selection criteria </w:t>
      </w:r>
    </w:p>
    <w:p w:rsidR="009A5F7F" w:rsidRPr="003F1149" w:rsidRDefault="009A5F7F" w:rsidP="001436FE">
      <w:pPr>
        <w:pStyle w:val="Blockquote"/>
        <w:ind w:left="284"/>
        <w:jc w:val="both"/>
        <w:rPr>
          <w:sz w:val="22"/>
          <w:szCs w:val="22"/>
          <w:lang w:val="en-GB"/>
        </w:rPr>
      </w:pPr>
      <w:r w:rsidRPr="003F1149">
        <w:rPr>
          <w:sz w:val="22"/>
          <w:szCs w:val="22"/>
          <w:lang w:val="en-GB"/>
        </w:rPr>
        <w:t>The following selection criteria will be applied to tenderers.</w:t>
      </w:r>
      <w:r>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Pr="000739E4">
        <w:t xml:space="preserve"> </w:t>
      </w:r>
      <w:r>
        <w:t>unless</w:t>
      </w:r>
      <w:r w:rsidRPr="000739E4">
        <w:rPr>
          <w:sz w:val="22"/>
          <w:szCs w:val="22"/>
          <w:lang w:val="en-GB"/>
        </w:rPr>
        <w:t xml:space="preserve"> specified otherwise</w:t>
      </w:r>
      <w:r>
        <w:rPr>
          <w:sz w:val="22"/>
          <w:szCs w:val="22"/>
          <w:lang w:val="en-GB"/>
        </w:rPr>
        <w:t>. The selection criteria will not be applied to natural persons and single-member companies when they are sub-contractors</w:t>
      </w:r>
      <w:r w:rsidRPr="003F1149">
        <w:rPr>
          <w:sz w:val="22"/>
          <w:szCs w:val="22"/>
          <w:lang w:val="en-GB"/>
        </w:rPr>
        <w:t>:</w:t>
      </w:r>
    </w:p>
    <w:p w:rsidR="009A5F7F" w:rsidRPr="009F6BFA" w:rsidRDefault="009A5F7F" w:rsidP="001436FE">
      <w:pPr>
        <w:pStyle w:val="Blockquote"/>
        <w:ind w:left="1134" w:right="0" w:hanging="284"/>
        <w:jc w:val="both"/>
        <w:rPr>
          <w:strike/>
          <w:sz w:val="22"/>
          <w:szCs w:val="22"/>
          <w:lang w:val="bg-BG"/>
        </w:rPr>
      </w:pPr>
      <w:r>
        <w:rPr>
          <w:sz w:val="22"/>
          <w:szCs w:val="22"/>
          <w:lang w:val="en-GB"/>
        </w:rPr>
        <w:t>1)</w:t>
      </w:r>
      <w:r>
        <w:rPr>
          <w:sz w:val="22"/>
          <w:szCs w:val="22"/>
          <w:lang w:val="en-GB"/>
        </w:rPr>
        <w:tab/>
      </w:r>
      <w:r w:rsidRPr="00EA36E6">
        <w:rPr>
          <w:sz w:val="22"/>
          <w:szCs w:val="22"/>
          <w:lang w:val="en-GB"/>
        </w:rPr>
        <w:t>Economic and financial capacity of tenderer</w:t>
      </w:r>
      <w:r w:rsidRPr="00EA36E6">
        <w:rPr>
          <w:i/>
          <w:iCs/>
          <w:sz w:val="22"/>
          <w:szCs w:val="22"/>
          <w:lang w:val="en-GB"/>
        </w:rPr>
        <w:t xml:space="preserve"> </w:t>
      </w:r>
      <w:r w:rsidRPr="00AC2A69">
        <w:rPr>
          <w:sz w:val="22"/>
          <w:szCs w:val="22"/>
          <w:lang w:val="en-GB"/>
        </w:rPr>
        <w:t>(</w:t>
      </w:r>
      <w:r w:rsidRPr="00021ECF">
        <w:rPr>
          <w:sz w:val="22"/>
          <w:szCs w:val="22"/>
          <w:lang w:val="en-GB"/>
        </w:rPr>
        <w:t>based on i.a. item 3 of the Tender Form for a Supply Contra</w:t>
      </w:r>
      <w:r w:rsidRPr="00A61045">
        <w:rPr>
          <w:sz w:val="22"/>
          <w:szCs w:val="22"/>
          <w:lang w:val="en-GB"/>
        </w:rPr>
        <w:t>ct). In case of tenderer being a public body, equivalent information should be provided.</w:t>
      </w:r>
      <w:r>
        <w:rPr>
          <w:sz w:val="22"/>
          <w:szCs w:val="22"/>
          <w:lang w:val="en-GB"/>
        </w:rPr>
        <w:t xml:space="preserve"> The reference period which will be taken into account will be the last three years for which accounts have </w:t>
      </w:r>
      <w:r w:rsidRPr="009F6BFA">
        <w:rPr>
          <w:sz w:val="22"/>
          <w:szCs w:val="22"/>
          <w:lang w:val="en-GB"/>
        </w:rPr>
        <w:t>been closed</w:t>
      </w:r>
      <w:r w:rsidR="009F6BFA" w:rsidRPr="009F6BFA">
        <w:rPr>
          <w:sz w:val="22"/>
          <w:szCs w:val="22"/>
          <w:lang w:val="bg-BG"/>
        </w:rPr>
        <w:t>.</w:t>
      </w:r>
    </w:p>
    <w:p w:rsidR="009A5F7F" w:rsidRPr="00FA7B80" w:rsidRDefault="009A5F7F" w:rsidP="001436FE">
      <w:pPr>
        <w:ind w:left="414" w:firstLine="720"/>
        <w:rPr>
          <w:sz w:val="22"/>
          <w:szCs w:val="22"/>
        </w:rPr>
      </w:pPr>
      <w:r w:rsidRPr="00FA7B80">
        <w:rPr>
          <w:sz w:val="22"/>
          <w:szCs w:val="22"/>
        </w:rPr>
        <w:t>The selection criteria for each tenderer are as follows:</w:t>
      </w:r>
    </w:p>
    <w:p w:rsidR="009A5F7F" w:rsidRPr="008B1642" w:rsidRDefault="009A5F7F" w:rsidP="001436FE">
      <w:pPr>
        <w:pStyle w:val="Blockquote"/>
        <w:ind w:left="1276" w:right="0" w:hanging="142"/>
        <w:jc w:val="both"/>
        <w:rPr>
          <w:b/>
          <w:bCs/>
          <w:sz w:val="22"/>
          <w:szCs w:val="22"/>
          <w:lang w:val="en-GB"/>
        </w:rPr>
      </w:pPr>
      <w:r>
        <w:rPr>
          <w:b/>
          <w:bCs/>
          <w:sz w:val="22"/>
          <w:szCs w:val="22"/>
          <w:lang w:val="en-GB"/>
        </w:rPr>
        <w:t>F</w:t>
      </w:r>
      <w:r w:rsidRPr="008B1642">
        <w:rPr>
          <w:b/>
          <w:bCs/>
          <w:sz w:val="22"/>
          <w:szCs w:val="22"/>
          <w:lang w:val="en-GB"/>
        </w:rPr>
        <w:t>inancial criteria for legal persons:</w:t>
      </w:r>
    </w:p>
    <w:p w:rsidR="009A5F7F" w:rsidRPr="009F6BFA" w:rsidRDefault="009A5F7F" w:rsidP="001436FE">
      <w:pPr>
        <w:pStyle w:val="Blockquote"/>
        <w:numPr>
          <w:ilvl w:val="0"/>
          <w:numId w:val="29"/>
        </w:numPr>
        <w:tabs>
          <w:tab w:val="num" w:pos="1560"/>
        </w:tabs>
        <w:ind w:left="1560" w:right="0" w:hanging="425"/>
        <w:jc w:val="both"/>
        <w:rPr>
          <w:b/>
          <w:bCs/>
          <w:sz w:val="22"/>
          <w:szCs w:val="22"/>
          <w:lang w:val="en-GB"/>
        </w:rPr>
      </w:pPr>
      <w:r w:rsidRPr="00826090">
        <w:rPr>
          <w:sz w:val="22"/>
          <w:szCs w:val="22"/>
          <w:lang w:val="en-GB"/>
        </w:rPr>
        <w:t xml:space="preserve">the average annual turnover of the tenderer must exceed </w:t>
      </w:r>
      <w:r w:rsidRPr="00826090">
        <w:rPr>
          <w:sz w:val="22"/>
          <w:szCs w:val="22"/>
          <w:lang w:val="bg-BG"/>
        </w:rPr>
        <w:t xml:space="preserve">the value of </w:t>
      </w:r>
      <w:r w:rsidR="00C33DD4" w:rsidRPr="009F6BFA">
        <w:rPr>
          <w:sz w:val="22"/>
          <w:szCs w:val="22"/>
          <w:lang w:val="en-GB"/>
        </w:rPr>
        <w:t>250</w:t>
      </w:r>
      <w:r w:rsidR="009205A6" w:rsidRPr="009F6BFA">
        <w:rPr>
          <w:sz w:val="22"/>
          <w:szCs w:val="22"/>
          <w:lang w:val="en-GB"/>
        </w:rPr>
        <w:t>000</w:t>
      </w:r>
      <w:r w:rsidRPr="009F6BFA">
        <w:rPr>
          <w:sz w:val="22"/>
          <w:szCs w:val="22"/>
          <w:lang w:val="en-GB"/>
        </w:rPr>
        <w:t xml:space="preserve"> euro</w:t>
      </w:r>
      <w:r w:rsidR="00175A7B" w:rsidRPr="009F6BFA">
        <w:rPr>
          <w:sz w:val="22"/>
          <w:szCs w:val="22"/>
          <w:lang w:val="en-GB"/>
        </w:rPr>
        <w:t xml:space="preserve"> </w:t>
      </w:r>
      <w:r w:rsidR="001436FE" w:rsidRPr="009F6BFA">
        <w:rPr>
          <w:sz w:val="22"/>
          <w:szCs w:val="22"/>
          <w:lang w:val="en-GB"/>
        </w:rPr>
        <w:t>(</w:t>
      </w:r>
      <w:r w:rsidR="009F6BFA" w:rsidRPr="009F6BFA">
        <w:rPr>
          <w:sz w:val="22"/>
          <w:lang w:val="bg-BG"/>
        </w:rPr>
        <w:t>VAT</w:t>
      </w:r>
      <w:r w:rsidR="009F6BFA">
        <w:rPr>
          <w:sz w:val="22"/>
          <w:lang w:val="bg-BG"/>
        </w:rPr>
        <w:t xml:space="preserve"> </w:t>
      </w:r>
      <w:r w:rsidR="009F6BFA">
        <w:rPr>
          <w:sz w:val="22"/>
        </w:rPr>
        <w:t xml:space="preserve">excluded </w:t>
      </w:r>
      <w:r w:rsidR="00175A7B" w:rsidRPr="009F6BFA">
        <w:rPr>
          <w:sz w:val="22"/>
          <w:szCs w:val="22"/>
          <w:lang w:val="en-GB"/>
        </w:rPr>
        <w:t>)</w:t>
      </w:r>
    </w:p>
    <w:p w:rsidR="009A5F7F" w:rsidRPr="00535522" w:rsidRDefault="009A5F7F" w:rsidP="001436FE">
      <w:pPr>
        <w:pStyle w:val="Blockquote"/>
        <w:ind w:left="1135" w:right="0"/>
        <w:jc w:val="both"/>
        <w:rPr>
          <w:b/>
          <w:bCs/>
          <w:sz w:val="22"/>
          <w:szCs w:val="22"/>
          <w:lang w:val="en-GB"/>
        </w:rPr>
      </w:pPr>
      <w:r w:rsidRPr="00535522">
        <w:rPr>
          <w:b/>
          <w:bCs/>
          <w:sz w:val="22"/>
          <w:szCs w:val="22"/>
          <w:lang w:val="en-GB"/>
        </w:rPr>
        <w:t>Financial criteria for natural persons:</w:t>
      </w:r>
    </w:p>
    <w:p w:rsidR="009A5F7F" w:rsidRPr="00826090" w:rsidRDefault="009A5F7F" w:rsidP="001436FE">
      <w:pPr>
        <w:pStyle w:val="Blockquote"/>
        <w:numPr>
          <w:ilvl w:val="0"/>
          <w:numId w:val="29"/>
        </w:numPr>
        <w:tabs>
          <w:tab w:val="num" w:pos="1560"/>
        </w:tabs>
        <w:ind w:left="1560" w:right="0" w:hanging="425"/>
        <w:jc w:val="both"/>
        <w:rPr>
          <w:sz w:val="22"/>
          <w:szCs w:val="22"/>
          <w:lang w:val="en-GB"/>
        </w:rPr>
      </w:pPr>
      <w:r w:rsidRPr="00826090">
        <w:rPr>
          <w:sz w:val="22"/>
          <w:szCs w:val="22"/>
          <w:lang w:val="en-GB"/>
        </w:rPr>
        <w:t xml:space="preserve">the available financial resources of the tenderer must exceed </w:t>
      </w:r>
      <w:r w:rsidRPr="00826090">
        <w:rPr>
          <w:sz w:val="22"/>
          <w:szCs w:val="22"/>
          <w:lang w:val="bg-BG"/>
        </w:rPr>
        <w:t xml:space="preserve">the value of </w:t>
      </w:r>
      <w:r w:rsidRPr="00826090">
        <w:rPr>
          <w:sz w:val="22"/>
          <w:szCs w:val="22"/>
        </w:rPr>
        <w:t xml:space="preserve">the </w:t>
      </w:r>
      <w:r w:rsidR="00C33DD4" w:rsidRPr="00826090">
        <w:rPr>
          <w:sz w:val="22"/>
          <w:szCs w:val="22"/>
          <w:lang w:val="en-GB"/>
        </w:rPr>
        <w:t>250</w:t>
      </w:r>
      <w:r w:rsidR="009205A6" w:rsidRPr="00826090">
        <w:rPr>
          <w:sz w:val="22"/>
          <w:szCs w:val="22"/>
          <w:lang w:val="en-GB"/>
        </w:rPr>
        <w:t>000</w:t>
      </w:r>
      <w:r w:rsidR="009F6BFA">
        <w:rPr>
          <w:sz w:val="22"/>
          <w:szCs w:val="22"/>
          <w:lang w:val="en-GB"/>
        </w:rPr>
        <w:t xml:space="preserve"> euro </w:t>
      </w:r>
      <w:r w:rsidRPr="00826090">
        <w:rPr>
          <w:sz w:val="22"/>
          <w:szCs w:val="22"/>
        </w:rPr>
        <w:t>.</w:t>
      </w:r>
    </w:p>
    <w:p w:rsidR="009A5F7F" w:rsidRPr="00021ECF" w:rsidRDefault="009A5F7F" w:rsidP="001436FE">
      <w:pPr>
        <w:pStyle w:val="Blockquote"/>
        <w:ind w:left="1134" w:right="0" w:hanging="284"/>
        <w:jc w:val="both"/>
        <w:rPr>
          <w:sz w:val="22"/>
          <w:szCs w:val="22"/>
          <w:lang w:val="en-GB"/>
        </w:rPr>
      </w:pPr>
      <w:r>
        <w:rPr>
          <w:sz w:val="22"/>
          <w:szCs w:val="22"/>
          <w:lang w:val="en-GB"/>
        </w:rPr>
        <w:t>2)</w:t>
      </w:r>
      <w:r>
        <w:rPr>
          <w:sz w:val="22"/>
          <w:szCs w:val="22"/>
          <w:lang w:val="en-GB"/>
        </w:rPr>
        <w:tab/>
      </w:r>
      <w:r w:rsidRPr="008304F2">
        <w:rPr>
          <w:sz w:val="22"/>
          <w:szCs w:val="22"/>
          <w:lang w:val="en-GB"/>
        </w:rPr>
        <w:t>Professional capacity of tenderer (based on i.a. items 4 and 5 of the Tender Form for a Supply Contract). The reference period which will be taken into account will be the last 3 years from submission deadline.</w:t>
      </w:r>
    </w:p>
    <w:p w:rsidR="009A5F7F" w:rsidRPr="002D6AEA" w:rsidRDefault="009A5F7F" w:rsidP="001436FE">
      <w:pPr>
        <w:pStyle w:val="Blockquote"/>
        <w:ind w:left="1134" w:right="0"/>
        <w:jc w:val="both"/>
        <w:rPr>
          <w:b/>
          <w:bCs/>
          <w:sz w:val="22"/>
          <w:szCs w:val="22"/>
          <w:lang w:val="en-GB"/>
        </w:rPr>
      </w:pPr>
      <w:r w:rsidRPr="002D6AEA">
        <w:rPr>
          <w:b/>
          <w:bCs/>
          <w:sz w:val="22"/>
          <w:szCs w:val="22"/>
          <w:lang w:val="en-GB"/>
        </w:rPr>
        <w:t>Professional criteria for legal persons:</w:t>
      </w:r>
    </w:p>
    <w:p w:rsidR="009A5F7F" w:rsidRPr="00826090" w:rsidRDefault="009A5F7F" w:rsidP="001436FE">
      <w:pPr>
        <w:pStyle w:val="Blockquote"/>
        <w:numPr>
          <w:ilvl w:val="0"/>
          <w:numId w:val="27"/>
        </w:numPr>
        <w:tabs>
          <w:tab w:val="clear" w:pos="360"/>
          <w:tab w:val="num" w:pos="1560"/>
        </w:tabs>
        <w:ind w:left="1560" w:right="0" w:hanging="425"/>
        <w:jc w:val="both"/>
        <w:rPr>
          <w:sz w:val="22"/>
          <w:szCs w:val="22"/>
          <w:lang w:val="en-GB"/>
        </w:rPr>
      </w:pPr>
      <w:r w:rsidRPr="00826090">
        <w:rPr>
          <w:sz w:val="22"/>
          <w:szCs w:val="22"/>
          <w:lang w:val="en-GB"/>
        </w:rPr>
        <w:t xml:space="preserve">has a professional certificate appropriate to this contract, such as certificate ensuring conformity to ISO 9001 </w:t>
      </w:r>
      <w:r w:rsidRPr="00826090">
        <w:rPr>
          <w:sz w:val="22"/>
          <w:szCs w:val="22"/>
        </w:rPr>
        <w:t>quality management system or equivalent.</w:t>
      </w:r>
    </w:p>
    <w:p w:rsidR="00970202" w:rsidRPr="002C608B" w:rsidRDefault="00970202" w:rsidP="00970202">
      <w:pPr>
        <w:pStyle w:val="Blockquote"/>
        <w:ind w:right="0"/>
        <w:jc w:val="both"/>
        <w:rPr>
          <w:sz w:val="22"/>
          <w:szCs w:val="22"/>
          <w:lang w:val="en-GB"/>
        </w:rPr>
      </w:pPr>
    </w:p>
    <w:p w:rsidR="009A5F7F" w:rsidRDefault="009A5F7F" w:rsidP="001436FE">
      <w:pPr>
        <w:pStyle w:val="Blockquote"/>
        <w:ind w:left="1134" w:right="0"/>
        <w:jc w:val="both"/>
        <w:rPr>
          <w:b/>
          <w:bCs/>
          <w:sz w:val="22"/>
          <w:szCs w:val="22"/>
          <w:lang w:val="en-GB"/>
        </w:rPr>
      </w:pPr>
      <w:r w:rsidRPr="006A72D8">
        <w:rPr>
          <w:b/>
          <w:bCs/>
          <w:sz w:val="22"/>
          <w:szCs w:val="22"/>
          <w:lang w:val="en-GB"/>
        </w:rPr>
        <w:t>Professional criteria for natural persons:</w:t>
      </w:r>
    </w:p>
    <w:p w:rsidR="00970202" w:rsidRPr="00826090" w:rsidRDefault="00970202" w:rsidP="00970202">
      <w:pPr>
        <w:pStyle w:val="Blockquote"/>
        <w:numPr>
          <w:ilvl w:val="0"/>
          <w:numId w:val="27"/>
        </w:numPr>
        <w:tabs>
          <w:tab w:val="clear" w:pos="360"/>
          <w:tab w:val="num" w:pos="1560"/>
        </w:tabs>
        <w:ind w:left="1560" w:right="0" w:hanging="425"/>
        <w:jc w:val="both"/>
        <w:rPr>
          <w:sz w:val="22"/>
          <w:szCs w:val="22"/>
          <w:lang w:val="en-GB"/>
        </w:rPr>
      </w:pPr>
      <w:r w:rsidRPr="00826090">
        <w:rPr>
          <w:sz w:val="22"/>
          <w:szCs w:val="22"/>
          <w:lang w:val="en-GB"/>
        </w:rPr>
        <w:t xml:space="preserve">has a professional certificate appropriate to this contract, such as certificate ensuring conformity to ISO 9001 </w:t>
      </w:r>
      <w:r w:rsidRPr="00826090">
        <w:rPr>
          <w:sz w:val="22"/>
          <w:szCs w:val="22"/>
        </w:rPr>
        <w:t>quality management system or equivalent.</w:t>
      </w:r>
    </w:p>
    <w:p w:rsidR="00970202" w:rsidRPr="006A72D8" w:rsidRDefault="00970202" w:rsidP="001436FE">
      <w:pPr>
        <w:pStyle w:val="Blockquote"/>
        <w:ind w:left="1134" w:right="0"/>
        <w:jc w:val="both"/>
        <w:rPr>
          <w:b/>
          <w:bCs/>
          <w:sz w:val="22"/>
          <w:szCs w:val="22"/>
          <w:lang w:val="en-GB"/>
        </w:rPr>
      </w:pPr>
    </w:p>
    <w:p w:rsidR="009A5F7F" w:rsidRPr="006A72D8" w:rsidRDefault="009A5F7F" w:rsidP="001436FE">
      <w:pPr>
        <w:pStyle w:val="Blockquote"/>
        <w:ind w:left="1134" w:right="0" w:hanging="284"/>
        <w:jc w:val="both"/>
        <w:rPr>
          <w:sz w:val="22"/>
          <w:szCs w:val="22"/>
          <w:lang w:val="bg-BG"/>
        </w:rPr>
      </w:pPr>
      <w:r w:rsidRPr="006A72D8">
        <w:rPr>
          <w:sz w:val="22"/>
          <w:szCs w:val="22"/>
          <w:lang w:val="en-GB"/>
        </w:rPr>
        <w:t>3)</w:t>
      </w:r>
      <w:r w:rsidRPr="006A72D8">
        <w:rPr>
          <w:sz w:val="22"/>
          <w:szCs w:val="22"/>
          <w:lang w:val="en-GB"/>
        </w:rPr>
        <w:tab/>
        <w:t xml:space="preserve">Technical capacity of tenderer </w:t>
      </w:r>
      <w:r w:rsidRPr="006A72D8">
        <w:rPr>
          <w:i/>
          <w:iCs/>
          <w:sz w:val="22"/>
          <w:szCs w:val="22"/>
          <w:lang w:val="en-GB"/>
        </w:rPr>
        <w:t>(</w:t>
      </w:r>
      <w:r w:rsidRPr="006A72D8">
        <w:rPr>
          <w:sz w:val="22"/>
          <w:szCs w:val="22"/>
          <w:lang w:val="en-GB"/>
        </w:rPr>
        <w:t xml:space="preserve">based on i.a. items 5 and 6 of the Tender Form for a Supply Contract). The reference period which will be taken into account will be the last </w:t>
      </w:r>
      <w:r w:rsidR="00C33DD4" w:rsidRPr="006A72D8">
        <w:rPr>
          <w:sz w:val="22"/>
          <w:szCs w:val="22"/>
          <w:lang w:val="en-GB"/>
        </w:rPr>
        <w:t>3</w:t>
      </w:r>
      <w:r w:rsidRPr="006A72D8">
        <w:rPr>
          <w:sz w:val="22"/>
          <w:szCs w:val="22"/>
          <w:lang w:val="en-GB"/>
        </w:rPr>
        <w:t xml:space="preserve"> years from submission deadline</w:t>
      </w:r>
      <w:r w:rsidRPr="006A72D8">
        <w:rPr>
          <w:sz w:val="22"/>
          <w:szCs w:val="22"/>
          <w:lang w:val="bg-BG"/>
        </w:rPr>
        <w:t xml:space="preserve">, </w:t>
      </w:r>
    </w:p>
    <w:p w:rsidR="00F92F64" w:rsidRPr="006A72D8" w:rsidRDefault="009A5F7F" w:rsidP="001436FE">
      <w:pPr>
        <w:pStyle w:val="Blockquote"/>
        <w:ind w:left="1134" w:right="0"/>
        <w:jc w:val="both"/>
        <w:rPr>
          <w:ins w:id="3" w:author="Svetla" w:date="2017-03-28T09:45:00Z"/>
          <w:sz w:val="22"/>
          <w:szCs w:val="22"/>
        </w:rPr>
      </w:pPr>
      <w:r w:rsidRPr="006A72D8">
        <w:rPr>
          <w:sz w:val="22"/>
          <w:szCs w:val="22"/>
          <w:lang w:val="en-GB"/>
        </w:rPr>
        <w:t>This means that the contract the tenderer refers to could have been started or completed at any time during the indicated period but it does not necessarily have to be started and completed during that period, nor implemented during the entire period.</w:t>
      </w:r>
      <w:r w:rsidRPr="006A72D8">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w:t>
      </w:r>
      <w:r w:rsidRPr="006A72D8">
        <w:rPr>
          <w:sz w:val="22"/>
          <w:szCs w:val="22"/>
        </w:rPr>
        <w:lastRenderedPageBreak/>
        <w:t>during the reference period will be taken into consideration. This portion will have to be supported by documentary evidence (similarly to projects completed) also detailing its value.</w:t>
      </w:r>
    </w:p>
    <w:p w:rsidR="009A5F7F" w:rsidRPr="006A72D8" w:rsidRDefault="009A5F7F" w:rsidP="001436FE">
      <w:pPr>
        <w:pStyle w:val="Blockquote"/>
        <w:tabs>
          <w:tab w:val="left" w:pos="284"/>
        </w:tabs>
        <w:ind w:left="1341" w:right="0"/>
        <w:jc w:val="both"/>
        <w:rPr>
          <w:sz w:val="22"/>
          <w:szCs w:val="22"/>
          <w:lang w:val="es-ES"/>
        </w:rPr>
      </w:pPr>
      <w:r w:rsidRPr="006A72D8">
        <w:rPr>
          <w:sz w:val="22"/>
          <w:szCs w:val="22"/>
          <w:lang w:val="es-ES"/>
        </w:rPr>
        <w:t xml:space="preserve">Criteria for legal persons: </w:t>
      </w:r>
    </w:p>
    <w:p w:rsidR="009A5F7F" w:rsidRPr="006A72D8" w:rsidRDefault="009A5F7F" w:rsidP="001436FE">
      <w:pPr>
        <w:pStyle w:val="Blockquote"/>
        <w:numPr>
          <w:ilvl w:val="0"/>
          <w:numId w:val="40"/>
        </w:numPr>
        <w:ind w:right="0"/>
        <w:jc w:val="both"/>
        <w:rPr>
          <w:sz w:val="22"/>
          <w:szCs w:val="22"/>
          <w:lang w:val="en-GB"/>
        </w:rPr>
      </w:pPr>
      <w:r w:rsidRPr="006A72D8">
        <w:rPr>
          <w:sz w:val="22"/>
          <w:szCs w:val="22"/>
          <w:lang w:val="en-GB"/>
        </w:rPr>
        <w:t xml:space="preserve">the tenderer has delivered supplies under at least </w:t>
      </w:r>
      <w:r w:rsidR="00C33DD4" w:rsidRPr="006A72D8">
        <w:rPr>
          <w:sz w:val="22"/>
          <w:szCs w:val="22"/>
        </w:rPr>
        <w:t>2</w:t>
      </w:r>
      <w:r w:rsidRPr="006A72D8">
        <w:rPr>
          <w:sz w:val="22"/>
          <w:szCs w:val="22"/>
          <w:lang w:val="en-GB"/>
        </w:rPr>
        <w:t xml:space="preserve"> contract with a budget of at least </w:t>
      </w:r>
      <w:r w:rsidRPr="006A72D8">
        <w:rPr>
          <w:rStyle w:val="a6"/>
          <w:b w:val="0"/>
          <w:bCs w:val="0"/>
          <w:sz w:val="22"/>
          <w:szCs w:val="22"/>
          <w:lang w:val="en-GB"/>
        </w:rPr>
        <w:t xml:space="preserve">equivalent to the </w:t>
      </w:r>
      <w:r w:rsidRPr="006A72D8">
        <w:rPr>
          <w:sz w:val="22"/>
          <w:szCs w:val="22"/>
          <w:lang w:val="bg-BG"/>
        </w:rPr>
        <w:t xml:space="preserve">value of </w:t>
      </w:r>
      <w:r w:rsidRPr="006A72D8">
        <w:rPr>
          <w:sz w:val="22"/>
          <w:szCs w:val="22"/>
        </w:rPr>
        <w:t xml:space="preserve">the </w:t>
      </w:r>
      <w:r w:rsidR="00C33DD4" w:rsidRPr="006A72D8">
        <w:rPr>
          <w:sz w:val="22"/>
          <w:szCs w:val="22"/>
          <w:lang w:val="en-GB"/>
        </w:rPr>
        <w:t>250</w:t>
      </w:r>
      <w:r w:rsidRPr="006A72D8">
        <w:rPr>
          <w:sz w:val="22"/>
          <w:szCs w:val="22"/>
          <w:lang w:val="en-GB"/>
        </w:rPr>
        <w:t>000</w:t>
      </w:r>
      <w:r w:rsidRPr="006A72D8">
        <w:rPr>
          <w:sz w:val="22"/>
          <w:szCs w:val="22"/>
          <w:lang w:val="bg-BG"/>
        </w:rPr>
        <w:t xml:space="preserve"> </w:t>
      </w:r>
      <w:r w:rsidRPr="006A72D8">
        <w:rPr>
          <w:sz w:val="22"/>
          <w:szCs w:val="22"/>
        </w:rPr>
        <w:t>Euro</w:t>
      </w:r>
      <w:r w:rsidR="00F22059">
        <w:rPr>
          <w:sz w:val="22"/>
          <w:szCs w:val="22"/>
        </w:rPr>
        <w:t>excluding VAT</w:t>
      </w:r>
      <w:r w:rsidRPr="006A72D8">
        <w:rPr>
          <w:sz w:val="22"/>
          <w:szCs w:val="22"/>
          <w:lang w:val="en-GB"/>
        </w:rPr>
        <w:t xml:space="preserve"> in the field of firefighting vehicles and specialised machinery and equipment for fire emergency situations, which were implemented during the following period: </w:t>
      </w:r>
      <w:r w:rsidR="00C33DD4" w:rsidRPr="006A72D8">
        <w:rPr>
          <w:sz w:val="22"/>
          <w:szCs w:val="22"/>
          <w:lang w:val="en-GB"/>
        </w:rPr>
        <w:t>3</w:t>
      </w:r>
      <w:r w:rsidRPr="006A72D8">
        <w:rPr>
          <w:sz w:val="22"/>
          <w:szCs w:val="22"/>
          <w:lang w:val="en-GB"/>
        </w:rPr>
        <w:t xml:space="preserve"> years from the current submission deadline.</w:t>
      </w:r>
    </w:p>
    <w:p w:rsidR="009A5F7F" w:rsidRPr="006A72D8" w:rsidRDefault="009A5F7F" w:rsidP="001436FE">
      <w:pPr>
        <w:tabs>
          <w:tab w:val="left" w:pos="284"/>
        </w:tabs>
        <w:snapToGrid w:val="0"/>
        <w:ind w:left="1341"/>
        <w:jc w:val="both"/>
        <w:rPr>
          <w:sz w:val="22"/>
          <w:szCs w:val="22"/>
        </w:rPr>
      </w:pPr>
      <w:r w:rsidRPr="006A72D8">
        <w:rPr>
          <w:sz w:val="22"/>
          <w:szCs w:val="22"/>
        </w:rPr>
        <w:t xml:space="preserve">Criteria for natural persons: </w:t>
      </w:r>
    </w:p>
    <w:p w:rsidR="009A5F7F" w:rsidRPr="006A72D8" w:rsidRDefault="00C33DD4" w:rsidP="001436FE">
      <w:pPr>
        <w:pStyle w:val="Blockquote"/>
        <w:numPr>
          <w:ilvl w:val="0"/>
          <w:numId w:val="40"/>
        </w:numPr>
        <w:ind w:right="0"/>
        <w:jc w:val="both"/>
        <w:rPr>
          <w:sz w:val="22"/>
          <w:szCs w:val="22"/>
          <w:lang w:val="en-GB"/>
        </w:rPr>
      </w:pPr>
      <w:r w:rsidRPr="006A72D8">
        <w:rPr>
          <w:sz w:val="22"/>
          <w:szCs w:val="22"/>
          <w:lang w:val="en-GB"/>
        </w:rPr>
        <w:t xml:space="preserve">the tenderer has delivered supplies under at least </w:t>
      </w:r>
      <w:r w:rsidRPr="006A72D8">
        <w:rPr>
          <w:sz w:val="22"/>
          <w:szCs w:val="22"/>
        </w:rPr>
        <w:t>2</w:t>
      </w:r>
      <w:r w:rsidRPr="006A72D8">
        <w:rPr>
          <w:sz w:val="22"/>
          <w:szCs w:val="22"/>
          <w:lang w:val="en-GB"/>
        </w:rPr>
        <w:t xml:space="preserve"> contract with a budget of at least </w:t>
      </w:r>
      <w:r w:rsidRPr="006A72D8">
        <w:rPr>
          <w:rStyle w:val="a6"/>
          <w:b w:val="0"/>
          <w:bCs w:val="0"/>
          <w:sz w:val="22"/>
          <w:szCs w:val="22"/>
          <w:lang w:val="en-GB"/>
        </w:rPr>
        <w:t xml:space="preserve">equivalent to the </w:t>
      </w:r>
      <w:r w:rsidRPr="006A72D8">
        <w:rPr>
          <w:sz w:val="22"/>
          <w:szCs w:val="22"/>
          <w:lang w:val="bg-BG"/>
        </w:rPr>
        <w:t xml:space="preserve">value of </w:t>
      </w:r>
      <w:r w:rsidRPr="006A72D8">
        <w:rPr>
          <w:sz w:val="22"/>
          <w:szCs w:val="22"/>
        </w:rPr>
        <w:t xml:space="preserve">the </w:t>
      </w:r>
      <w:r w:rsidRPr="006A72D8">
        <w:rPr>
          <w:sz w:val="22"/>
          <w:szCs w:val="22"/>
          <w:lang w:val="en-GB"/>
        </w:rPr>
        <w:t>250000</w:t>
      </w:r>
      <w:r w:rsidRPr="006A72D8">
        <w:rPr>
          <w:sz w:val="22"/>
          <w:szCs w:val="22"/>
          <w:lang w:val="bg-BG"/>
        </w:rPr>
        <w:t xml:space="preserve"> </w:t>
      </w:r>
      <w:r w:rsidRPr="006A72D8">
        <w:rPr>
          <w:sz w:val="22"/>
          <w:szCs w:val="22"/>
        </w:rPr>
        <w:t>Euro</w:t>
      </w:r>
      <w:r w:rsidRPr="006A72D8">
        <w:rPr>
          <w:sz w:val="22"/>
          <w:szCs w:val="22"/>
          <w:lang w:val="en-GB"/>
        </w:rPr>
        <w:t xml:space="preserve"> in the field of firefighting vehicles and specialised machinery and equipment for fire emergency situations, which were implemented during the following period: 3 years from the current submission deadline.</w:t>
      </w:r>
    </w:p>
    <w:p w:rsidR="009A5F7F" w:rsidRPr="00D30882" w:rsidRDefault="009A5F7F" w:rsidP="001436FE">
      <w:pPr>
        <w:pStyle w:val="Blockquote"/>
        <w:keepLines/>
        <w:ind w:left="1134" w:right="0"/>
        <w:jc w:val="both"/>
        <w:rPr>
          <w:sz w:val="22"/>
          <w:szCs w:val="22"/>
          <w:lang w:val="en-GB"/>
        </w:rPr>
      </w:pPr>
      <w:r w:rsidRPr="00D30882">
        <w:rPr>
          <w:sz w:val="22"/>
          <w:szCs w:val="22"/>
        </w:rPr>
        <w:t>Capacity-providing entities</w:t>
      </w:r>
      <w:r w:rsidRPr="00D30882">
        <w:rPr>
          <w:sz w:val="22"/>
          <w:szCs w:val="22"/>
          <w:lang w:val="en-GB"/>
        </w:rPr>
        <w:t xml:space="preserve"> </w:t>
      </w:r>
    </w:p>
    <w:p w:rsidR="009A5F7F" w:rsidRPr="00D30882" w:rsidRDefault="009A5F7F" w:rsidP="001436FE">
      <w:pPr>
        <w:pStyle w:val="Blockquote"/>
        <w:keepLines/>
        <w:ind w:left="1134" w:right="0"/>
        <w:jc w:val="both"/>
        <w:rPr>
          <w:sz w:val="22"/>
          <w:szCs w:val="22"/>
          <w:lang w:val="en-GB"/>
        </w:rPr>
      </w:pPr>
      <w:r w:rsidRPr="00D30882">
        <w:rPr>
          <w:sz w:val="22"/>
          <w:szCs w:val="22"/>
          <w:lang w:val="en-GB"/>
        </w:rPr>
        <w:t xml:space="preserve">An economic operator may, where appropriate and for a particular contract, rely on the capacities of other entities, regardless of the legal nature of the links which it has with them. Some examples of when it may not be considered appropriate by the Contracting Authority are when the tender rely in majority on the capacities of other entities or when they rely on key criteria. If the tender rely on other entities it must prove to the Contracting Authority that it will have at its disposal the resources necessary for performance of the contract, for example by producing a </w:t>
      </w:r>
      <w:r w:rsidRPr="00D30882">
        <w:rPr>
          <w:sz w:val="22"/>
          <w:szCs w:val="22"/>
        </w:rPr>
        <w:t xml:space="preserve">commitment </w:t>
      </w:r>
      <w:r w:rsidRPr="00D30882">
        <w:rPr>
          <w:sz w:val="22"/>
          <w:szCs w:val="22"/>
          <w:lang w:val="en-GB"/>
        </w:rPr>
        <w:t>on the part of those entities to place those resources at its disposal. Such entities</w:t>
      </w:r>
      <w:r w:rsidRPr="00D30882">
        <w:rPr>
          <w:sz w:val="22"/>
          <w:szCs w:val="22"/>
        </w:rPr>
        <w:t xml:space="preserve">, for instance the parent company of the economic operator, </w:t>
      </w:r>
      <w:r w:rsidRPr="00D30882">
        <w:rPr>
          <w:sz w:val="22"/>
          <w:szCs w:val="22"/>
          <w:lang w:val="en-GB"/>
        </w:rPr>
        <w:t xml:space="preserve">must respect the same rules of eligibility and notably that of nationality, as the economic operator. Furthermore, the data for this third entity for the relevant selection criterion should be included in the tender in a separate document. Proof of the capacity will also have to be furnished when requested by the Contracting Authority. </w:t>
      </w:r>
    </w:p>
    <w:p w:rsidR="009A5F7F" w:rsidRPr="00D30882" w:rsidRDefault="009A5F7F" w:rsidP="001436FE">
      <w:pPr>
        <w:pStyle w:val="Blockquote"/>
        <w:keepLines/>
        <w:ind w:left="1134" w:right="0"/>
        <w:jc w:val="both"/>
        <w:rPr>
          <w:sz w:val="22"/>
          <w:szCs w:val="22"/>
          <w:lang w:val="en-GB"/>
        </w:rPr>
      </w:pPr>
      <w:r w:rsidRPr="00D30882">
        <w:rPr>
          <w:sz w:val="22"/>
          <w:szCs w:val="22"/>
          <w:lang w:val="en-GB"/>
        </w:rPr>
        <w:t>With regard to technical and professional criteria, a tenderer may only rely on the capacities of other entities where the latter will perform the tasks for which these capacities are required.</w:t>
      </w:r>
    </w:p>
    <w:p w:rsidR="009A5F7F" w:rsidRPr="00D30882" w:rsidRDefault="009A5F7F" w:rsidP="001436FE">
      <w:pPr>
        <w:pStyle w:val="Blockquote"/>
        <w:keepLines/>
        <w:ind w:left="1134" w:right="0"/>
        <w:jc w:val="both"/>
        <w:rPr>
          <w:sz w:val="22"/>
          <w:szCs w:val="22"/>
          <w:lang w:val="en-GB"/>
        </w:rPr>
      </w:pPr>
      <w:r w:rsidRPr="00D30882">
        <w:rPr>
          <w:sz w:val="22"/>
          <w:szCs w:val="22"/>
          <w:lang w:val="en-GB"/>
        </w:rPr>
        <w:t>With regard to economic and financial criteria, the entities upon whose capacity the tenderer relies, become jointly and severally liable for the performance of the contract.</w:t>
      </w:r>
    </w:p>
    <w:p w:rsidR="009A5F7F" w:rsidRPr="00D30882" w:rsidRDefault="006E3D84" w:rsidP="001436FE">
      <w:pPr>
        <w:pStyle w:val="Blockquote"/>
        <w:ind w:left="1134" w:right="0"/>
        <w:jc w:val="both"/>
        <w:rPr>
          <w:sz w:val="22"/>
          <w:szCs w:val="22"/>
          <w:lang w:val="en-GB"/>
        </w:rPr>
      </w:pPr>
      <w:r w:rsidRPr="00D30882">
        <w:rPr>
          <w:sz w:val="22"/>
          <w:szCs w:val="22"/>
          <w:lang w:val="en-GB"/>
        </w:rPr>
        <w:t>When in the documentation are mentioned standards and brands must be considered applicable equivalent.</w:t>
      </w:r>
    </w:p>
    <w:p w:rsidR="009A5F7F" w:rsidRPr="006A72D8" w:rsidRDefault="00F92F64" w:rsidP="001436FE">
      <w:pPr>
        <w:pStyle w:val="Blockquote"/>
        <w:keepLines/>
        <w:ind w:left="1134" w:right="0"/>
        <w:jc w:val="both"/>
        <w:rPr>
          <w:sz w:val="22"/>
          <w:szCs w:val="22"/>
          <w:lang w:val="en-GB"/>
        </w:rPr>
      </w:pPr>
      <w:r w:rsidRPr="006A72D8">
        <w:rPr>
          <w:sz w:val="22"/>
          <w:szCs w:val="22"/>
          <w:lang w:val="en-GB"/>
        </w:rPr>
        <w:t>the tenderer posseses the needed permission/ authorization from  the manufacturer or the official importer/dealer/representative of the high cross ability pick up car for the territory of Republic of Bulgaria for mounting of the required equipment onto cargo compartment in order  to be guaranteed the usual precondition for validity of the warranty.</w:t>
      </w:r>
    </w:p>
    <w:p w:rsidR="009A5F7F" w:rsidRPr="00A336A0" w:rsidRDefault="009A5F7F" w:rsidP="00AC2A69">
      <w:pPr>
        <w:numPr>
          <w:ilvl w:val="0"/>
          <w:numId w:val="35"/>
        </w:numPr>
        <w:tabs>
          <w:tab w:val="clear" w:pos="644"/>
          <w:tab w:val="num" w:pos="709"/>
        </w:tabs>
        <w:ind w:left="709" w:right="1" w:hanging="425"/>
        <w:outlineLvl w:val="0"/>
        <w:rPr>
          <w:rStyle w:val="a6"/>
          <w:lang w:val="en-GB"/>
        </w:rPr>
      </w:pPr>
      <w:r w:rsidRPr="00A336A0">
        <w:rPr>
          <w:rStyle w:val="a6"/>
          <w:lang w:val="en-GB"/>
        </w:rPr>
        <w:t>Award criteria</w:t>
      </w:r>
    </w:p>
    <w:p w:rsidR="009A5F7F" w:rsidRDefault="009A5F7F" w:rsidP="00AC2A69">
      <w:pPr>
        <w:pStyle w:val="Blockquote"/>
        <w:ind w:left="709" w:right="1"/>
        <w:jc w:val="both"/>
        <w:rPr>
          <w:sz w:val="22"/>
          <w:szCs w:val="22"/>
          <w:lang w:val="en-GB"/>
        </w:rPr>
      </w:pPr>
      <w:r w:rsidRPr="003F1149">
        <w:rPr>
          <w:sz w:val="22"/>
          <w:szCs w:val="22"/>
          <w:lang w:val="en-GB"/>
        </w:rPr>
        <w:t xml:space="preserve">Price </w:t>
      </w:r>
    </w:p>
    <w:p w:rsidR="00F23D9D" w:rsidRPr="003F1149" w:rsidRDefault="00F23D9D" w:rsidP="00AC2A69">
      <w:pPr>
        <w:pStyle w:val="Blockquote"/>
        <w:ind w:left="709" w:right="1"/>
        <w:jc w:val="both"/>
        <w:rPr>
          <w:sz w:val="22"/>
          <w:szCs w:val="22"/>
          <w:lang w:val="en-GB"/>
        </w:rPr>
      </w:pPr>
    </w:p>
    <w:p w:rsidR="00F23D9D" w:rsidRDefault="00F23D9D" w:rsidP="00AC2A69">
      <w:pPr>
        <w:spacing w:before="300"/>
        <w:ind w:right="1"/>
        <w:jc w:val="center"/>
        <w:rPr>
          <w:rStyle w:val="a6"/>
          <w:sz w:val="28"/>
          <w:szCs w:val="28"/>
          <w:lang w:val="en-GB"/>
        </w:rPr>
      </w:pPr>
    </w:p>
    <w:p w:rsidR="000D3484" w:rsidRDefault="000D3484" w:rsidP="00AC2A69">
      <w:pPr>
        <w:spacing w:before="300"/>
        <w:ind w:right="1"/>
        <w:jc w:val="center"/>
        <w:rPr>
          <w:rStyle w:val="a6"/>
          <w:sz w:val="28"/>
          <w:szCs w:val="28"/>
          <w:lang w:val="en-GB"/>
        </w:rPr>
      </w:pPr>
    </w:p>
    <w:p w:rsidR="000D3484" w:rsidRDefault="000D3484" w:rsidP="00AC2A69">
      <w:pPr>
        <w:spacing w:before="300"/>
        <w:ind w:right="1"/>
        <w:jc w:val="center"/>
        <w:rPr>
          <w:rStyle w:val="a6"/>
          <w:sz w:val="28"/>
          <w:szCs w:val="28"/>
          <w:lang w:val="en-GB"/>
        </w:rPr>
      </w:pPr>
    </w:p>
    <w:p w:rsidR="009A5F7F" w:rsidRPr="003F1149" w:rsidRDefault="00C96580" w:rsidP="00AC2A69">
      <w:pPr>
        <w:spacing w:before="300"/>
        <w:ind w:right="1"/>
        <w:jc w:val="center"/>
        <w:rPr>
          <w:rStyle w:val="a6"/>
          <w:sz w:val="28"/>
          <w:szCs w:val="28"/>
          <w:lang w:val="en-GB"/>
        </w:rPr>
      </w:pPr>
      <w:r>
        <w:rPr>
          <w:noProof/>
          <w:lang w:val="bg-BG" w:eastAsia="bg-BG"/>
        </w:rPr>
        <w:lastRenderedPageBreak/>
        <w:pict>
          <v:line id="_x0000_s1030" style="position:absolute;left:0;text-align:left;z-index:251656704" from="0,12pt" to="468pt,12.05pt" o:allowincell="f" strokecolor="#d4d4d4" strokeweight="1.75pt">
            <v:shadow on="t" origin=",32385f" offset="0,-1pt"/>
          </v:line>
        </w:pict>
      </w:r>
      <w:r w:rsidR="009A5F7F" w:rsidRPr="003F1149">
        <w:rPr>
          <w:rStyle w:val="a6"/>
          <w:sz w:val="28"/>
          <w:szCs w:val="28"/>
          <w:lang w:val="en-GB"/>
        </w:rPr>
        <w:t>TENDERING</w:t>
      </w:r>
    </w:p>
    <w:p w:rsidR="009A5F7F" w:rsidRPr="002C608B" w:rsidRDefault="009A5F7F" w:rsidP="00AC2A69">
      <w:pPr>
        <w:numPr>
          <w:ilvl w:val="0"/>
          <w:numId w:val="35"/>
        </w:numPr>
        <w:tabs>
          <w:tab w:val="clear" w:pos="644"/>
          <w:tab w:val="num" w:pos="709"/>
        </w:tabs>
        <w:ind w:left="709" w:right="1" w:hanging="425"/>
        <w:outlineLvl w:val="0"/>
        <w:rPr>
          <w:rStyle w:val="a6"/>
          <w:lang w:val="en-GB"/>
        </w:rPr>
      </w:pPr>
      <w:r w:rsidRPr="00A336A0">
        <w:rPr>
          <w:rStyle w:val="a6"/>
          <w:lang w:val="en-GB"/>
        </w:rPr>
        <w:t>How to obtain the tender dossier</w:t>
      </w:r>
    </w:p>
    <w:p w:rsidR="009A5F7F" w:rsidRPr="003F1149" w:rsidRDefault="009A5F7F" w:rsidP="00AC2A69">
      <w:pPr>
        <w:pStyle w:val="Blockquote"/>
        <w:ind w:left="709" w:right="1"/>
        <w:jc w:val="both"/>
        <w:rPr>
          <w:sz w:val="22"/>
          <w:szCs w:val="22"/>
          <w:lang w:val="en-GB"/>
        </w:rPr>
      </w:pPr>
      <w:r w:rsidRPr="002C608B">
        <w:rPr>
          <w:sz w:val="22"/>
          <w:szCs w:val="22"/>
          <w:lang w:val="en-GB"/>
        </w:rPr>
        <w:t xml:space="preserve">The tender dossier is available from the following Internet address: </w:t>
      </w:r>
      <w:hyperlink r:id="rId8" w:history="1">
        <w:r w:rsidR="009205A6" w:rsidRPr="002C608B">
          <w:rPr>
            <w:sz w:val="22"/>
            <w:szCs w:val="22"/>
          </w:rPr>
          <w:t>http://bp.ipacbc-bgtr.eu</w:t>
        </w:r>
      </w:hyperlink>
      <w:r w:rsidRPr="002C608B">
        <w:rPr>
          <w:sz w:val="22"/>
          <w:szCs w:val="22"/>
          <w:lang w:val="en-GB"/>
        </w:rPr>
        <w:t>. The tender dossier is also available from the Contracting Authority. Tenders</w:t>
      </w:r>
      <w:r w:rsidRPr="003F1149">
        <w:rPr>
          <w:sz w:val="22"/>
          <w:szCs w:val="22"/>
          <w:lang w:val="en-GB"/>
        </w:rPr>
        <w:t xml:space="preserve"> must be submitted using the standard Tender Form for a Supply Contract included in the tender dossier, whose format and instructions must be strictly observed.</w:t>
      </w:r>
    </w:p>
    <w:p w:rsidR="009A5F7F" w:rsidRPr="006A72D8" w:rsidRDefault="009A5F7F" w:rsidP="00AC2A69">
      <w:pPr>
        <w:ind w:left="709" w:right="1"/>
        <w:jc w:val="both"/>
        <w:rPr>
          <w:sz w:val="22"/>
          <w:szCs w:val="22"/>
          <w:lang w:val="en-GB"/>
        </w:rPr>
      </w:pPr>
      <w:r w:rsidRPr="006A72D8">
        <w:rPr>
          <w:sz w:val="22"/>
          <w:szCs w:val="22"/>
          <w:lang w:val="en-GB"/>
        </w:rPr>
        <w:t xml:space="preserve">Tenderers with questions regarding this tender should send them in writing to </w:t>
      </w:r>
      <w:r w:rsidR="009205A6" w:rsidRPr="006A72D8">
        <w:rPr>
          <w:sz w:val="22"/>
        </w:rPr>
        <w:t>zamkmet_sungurlare@abv.bg</w:t>
      </w:r>
      <w:r w:rsidRPr="006A72D8">
        <w:rPr>
          <w:sz w:val="22"/>
          <w:szCs w:val="22"/>
          <w:lang w:val="en-GB"/>
        </w:rPr>
        <w:t xml:space="preserve">, Municipality of </w:t>
      </w:r>
      <w:r w:rsidR="009205A6" w:rsidRPr="006A72D8">
        <w:rPr>
          <w:sz w:val="22"/>
          <w:szCs w:val="22"/>
          <w:lang w:val="en-GB"/>
        </w:rPr>
        <w:t>Sungurlare</w:t>
      </w:r>
      <w:r w:rsidRPr="006A72D8">
        <w:rPr>
          <w:sz w:val="22"/>
          <w:szCs w:val="22"/>
          <w:lang w:val="en-GB"/>
        </w:rPr>
        <w:t xml:space="preserve">, </w:t>
      </w:r>
      <w:r w:rsidR="009205A6" w:rsidRPr="006A72D8">
        <w:rPr>
          <w:sz w:val="22"/>
        </w:rPr>
        <w:t xml:space="preserve">2 Georgi Dimitrov Str., 8470 </w:t>
      </w:r>
      <w:r w:rsidR="009205A6" w:rsidRPr="006A72D8">
        <w:rPr>
          <w:sz w:val="22"/>
          <w:lang w:val="en-GB"/>
        </w:rPr>
        <w:t>Sungurlare, Bourgas district, Republic of Bulgaria</w:t>
      </w:r>
      <w:r w:rsidRPr="006A72D8">
        <w:rPr>
          <w:sz w:val="22"/>
          <w:szCs w:val="22"/>
          <w:lang w:val="en-GB"/>
        </w:rPr>
        <w:t>. (mentioning the publication reference shown in item 1) at least 21 days before the deadline for submission of tenders given in item 19. The Contracting Authority must reply to all tenderers' questions at least 11 days before the</w:t>
      </w:r>
      <w:r w:rsidRPr="006A72D8">
        <w:rPr>
          <w:lang w:val="en-GB"/>
        </w:rPr>
        <w:t xml:space="preserve"> </w:t>
      </w:r>
      <w:r w:rsidRPr="006A72D8">
        <w:rPr>
          <w:sz w:val="22"/>
          <w:szCs w:val="22"/>
          <w:lang w:val="en-GB"/>
        </w:rPr>
        <w:t xml:space="preserve">deadline for submission of tenders. Eventual clarifications or minor changes to the tender dossier shall be published at the latest 11 days before the submission deadline on the website at </w:t>
      </w:r>
      <w:hyperlink r:id="rId9" w:history="1">
        <w:r w:rsidR="009205A6" w:rsidRPr="006A72D8">
          <w:rPr>
            <w:sz w:val="22"/>
            <w:szCs w:val="22"/>
          </w:rPr>
          <w:t>http://bp.ipacbc-bgtr.eu</w:t>
        </w:r>
      </w:hyperlink>
      <w:r w:rsidR="009205A6" w:rsidRPr="006A72D8">
        <w:rPr>
          <w:sz w:val="22"/>
          <w:szCs w:val="22"/>
          <w:lang w:val="en-GB"/>
        </w:rPr>
        <w:t>.</w:t>
      </w:r>
    </w:p>
    <w:p w:rsidR="009A5F7F" w:rsidRPr="00670846" w:rsidRDefault="009A5F7F" w:rsidP="00AC2A69">
      <w:pPr>
        <w:numPr>
          <w:ilvl w:val="0"/>
          <w:numId w:val="35"/>
        </w:numPr>
        <w:tabs>
          <w:tab w:val="clear" w:pos="644"/>
          <w:tab w:val="num" w:pos="709"/>
        </w:tabs>
        <w:ind w:left="709" w:right="1" w:hanging="425"/>
        <w:jc w:val="both"/>
        <w:outlineLvl w:val="0"/>
        <w:rPr>
          <w:rStyle w:val="a6"/>
          <w:lang w:val="en-GB"/>
        </w:rPr>
      </w:pPr>
      <w:r w:rsidRPr="00670846">
        <w:rPr>
          <w:rStyle w:val="a6"/>
          <w:lang w:val="en-GB"/>
        </w:rPr>
        <w:t>Deadline for submission of tenders</w:t>
      </w:r>
    </w:p>
    <w:p w:rsidR="009A5F7F" w:rsidRPr="002C608B" w:rsidRDefault="002C608B" w:rsidP="00123AE6">
      <w:pPr>
        <w:pStyle w:val="Blockquote"/>
        <w:ind w:left="709" w:right="1"/>
        <w:jc w:val="both"/>
        <w:rPr>
          <w:rStyle w:val="a3"/>
          <w:i w:val="0"/>
          <w:iCs w:val="0"/>
          <w:sz w:val="22"/>
          <w:szCs w:val="22"/>
          <w:lang w:val="en-GB"/>
        </w:rPr>
      </w:pPr>
      <w:r w:rsidRPr="002C608B">
        <w:rPr>
          <w:rStyle w:val="a3"/>
          <w:i w:val="0"/>
          <w:iCs w:val="0"/>
          <w:sz w:val="22"/>
          <w:szCs w:val="22"/>
          <w:lang w:val="en-GB"/>
        </w:rPr>
        <w:t>15</w:t>
      </w:r>
      <w:r w:rsidR="009205A6" w:rsidRPr="002C608B">
        <w:rPr>
          <w:rStyle w:val="a3"/>
          <w:i w:val="0"/>
          <w:iCs w:val="0"/>
          <w:sz w:val="22"/>
          <w:szCs w:val="22"/>
          <w:lang w:val="en-GB"/>
        </w:rPr>
        <w:t>.12.</w:t>
      </w:r>
      <w:r w:rsidR="006E3D84" w:rsidRPr="002C608B">
        <w:rPr>
          <w:rStyle w:val="a3"/>
          <w:i w:val="0"/>
          <w:iCs w:val="0"/>
          <w:sz w:val="22"/>
          <w:szCs w:val="22"/>
          <w:lang w:val="en-GB"/>
        </w:rPr>
        <w:t>2017, 17:00</w:t>
      </w:r>
      <w:r w:rsidR="009A5F7F" w:rsidRPr="002C608B">
        <w:rPr>
          <w:rStyle w:val="a3"/>
          <w:i w:val="0"/>
          <w:iCs w:val="0"/>
          <w:sz w:val="22"/>
          <w:szCs w:val="22"/>
          <w:lang w:val="en-GB"/>
        </w:rPr>
        <w:t xml:space="preserve"> at </w:t>
      </w:r>
      <w:r w:rsidR="009205A6" w:rsidRPr="002C608B">
        <w:rPr>
          <w:sz w:val="22"/>
          <w:szCs w:val="22"/>
          <w:lang w:val="en-GB"/>
        </w:rPr>
        <w:t xml:space="preserve">Municipality of Sungurlare, </w:t>
      </w:r>
      <w:r w:rsidR="009205A6" w:rsidRPr="002C608B">
        <w:rPr>
          <w:sz w:val="22"/>
        </w:rPr>
        <w:t xml:space="preserve">2 Georgi Dimitrov Str., 8470 </w:t>
      </w:r>
      <w:r w:rsidR="009205A6" w:rsidRPr="002C608B">
        <w:rPr>
          <w:sz w:val="22"/>
          <w:lang w:val="en-GB"/>
        </w:rPr>
        <w:t>Sungurlare, Bourgas district, Republic of Bulgaria</w:t>
      </w:r>
      <w:r w:rsidR="009A5F7F" w:rsidRPr="002C608B">
        <w:rPr>
          <w:sz w:val="22"/>
          <w:szCs w:val="22"/>
          <w:lang w:val="en-GB"/>
        </w:rPr>
        <w:t>.</w:t>
      </w:r>
    </w:p>
    <w:p w:rsidR="009A5F7F" w:rsidRPr="002C608B" w:rsidRDefault="009A5F7F" w:rsidP="00123AE6">
      <w:pPr>
        <w:pStyle w:val="Blockquote"/>
        <w:ind w:left="709" w:right="1"/>
        <w:jc w:val="both"/>
        <w:rPr>
          <w:rStyle w:val="a3"/>
          <w:i w:val="0"/>
          <w:iCs w:val="0"/>
          <w:sz w:val="22"/>
          <w:szCs w:val="22"/>
          <w:lang w:val="en-GB"/>
        </w:rPr>
      </w:pPr>
      <w:r w:rsidRPr="002C608B">
        <w:rPr>
          <w:rStyle w:val="a3"/>
          <w:i w:val="0"/>
          <w:iCs w:val="0"/>
          <w:sz w:val="22"/>
          <w:szCs w:val="22"/>
          <w:lang w:val="en-GB"/>
        </w:rPr>
        <w:t>Any tender received by the Contracting Authority after this deadline will not be considered.</w:t>
      </w:r>
    </w:p>
    <w:p w:rsidR="009A5F7F" w:rsidRPr="002C608B" w:rsidRDefault="009A5F7F" w:rsidP="00AC2A69">
      <w:pPr>
        <w:numPr>
          <w:ilvl w:val="0"/>
          <w:numId w:val="35"/>
        </w:numPr>
        <w:tabs>
          <w:tab w:val="clear" w:pos="644"/>
          <w:tab w:val="num" w:pos="709"/>
        </w:tabs>
        <w:ind w:left="709" w:right="1" w:hanging="425"/>
        <w:jc w:val="both"/>
        <w:outlineLvl w:val="0"/>
        <w:rPr>
          <w:rStyle w:val="a6"/>
          <w:lang w:val="en-GB"/>
        </w:rPr>
      </w:pPr>
      <w:r w:rsidRPr="002C608B">
        <w:rPr>
          <w:rStyle w:val="a6"/>
          <w:lang w:val="en-GB"/>
        </w:rPr>
        <w:t>Tender opening session</w:t>
      </w:r>
    </w:p>
    <w:p w:rsidR="009A5F7F" w:rsidRPr="006A72D8" w:rsidRDefault="002C608B" w:rsidP="00AC2A69">
      <w:pPr>
        <w:pStyle w:val="Blockquote"/>
        <w:ind w:left="644" w:right="1"/>
        <w:jc w:val="both"/>
        <w:rPr>
          <w:sz w:val="22"/>
          <w:szCs w:val="22"/>
          <w:lang w:val="en-GB"/>
        </w:rPr>
      </w:pPr>
      <w:r w:rsidRPr="002C608B">
        <w:rPr>
          <w:sz w:val="22"/>
          <w:szCs w:val="22"/>
          <w:lang w:val="en-GB"/>
        </w:rPr>
        <w:t>18</w:t>
      </w:r>
      <w:r w:rsidR="006E3D84" w:rsidRPr="002C608B">
        <w:rPr>
          <w:sz w:val="22"/>
          <w:szCs w:val="22"/>
          <w:lang w:val="en-GB"/>
        </w:rPr>
        <w:t>.</w:t>
      </w:r>
      <w:r w:rsidR="009205A6" w:rsidRPr="002C608B">
        <w:rPr>
          <w:sz w:val="22"/>
          <w:szCs w:val="22"/>
          <w:lang w:val="en-GB"/>
        </w:rPr>
        <w:t>12</w:t>
      </w:r>
      <w:r w:rsidR="006E3D84" w:rsidRPr="002C608B">
        <w:rPr>
          <w:sz w:val="22"/>
          <w:szCs w:val="22"/>
          <w:lang w:val="en-GB"/>
        </w:rPr>
        <w:t>.2017, 11:00</w:t>
      </w:r>
      <w:r w:rsidR="009A5F7F" w:rsidRPr="002C608B">
        <w:rPr>
          <w:sz w:val="22"/>
          <w:szCs w:val="22"/>
          <w:lang w:val="en-GB"/>
        </w:rPr>
        <w:t xml:space="preserve"> at</w:t>
      </w:r>
      <w:r w:rsidR="009A5F7F" w:rsidRPr="006A72D8">
        <w:rPr>
          <w:sz w:val="22"/>
          <w:szCs w:val="22"/>
          <w:lang w:val="en-GB"/>
        </w:rPr>
        <w:t xml:space="preserve">  </w:t>
      </w:r>
      <w:r w:rsidR="009205A6" w:rsidRPr="006A72D8">
        <w:rPr>
          <w:sz w:val="22"/>
          <w:szCs w:val="22"/>
          <w:lang w:val="en-GB"/>
        </w:rPr>
        <w:t xml:space="preserve">Municipality of Sungurlare, </w:t>
      </w:r>
      <w:r w:rsidR="009205A6" w:rsidRPr="006A72D8">
        <w:rPr>
          <w:sz w:val="22"/>
        </w:rPr>
        <w:t xml:space="preserve">2 Georgi Dimitrov Str., 8470 </w:t>
      </w:r>
      <w:r w:rsidR="009205A6" w:rsidRPr="006A72D8">
        <w:rPr>
          <w:sz w:val="22"/>
          <w:lang w:val="en-GB"/>
        </w:rPr>
        <w:t>Sungurlare, Bourgas district, Republic of Bulgaria</w:t>
      </w:r>
    </w:p>
    <w:p w:rsidR="009A5F7F" w:rsidRPr="004D3B07" w:rsidRDefault="009A5F7F" w:rsidP="00AC2A69">
      <w:pPr>
        <w:numPr>
          <w:ilvl w:val="0"/>
          <w:numId w:val="35"/>
        </w:numPr>
        <w:tabs>
          <w:tab w:val="clear" w:pos="644"/>
          <w:tab w:val="num" w:pos="709"/>
        </w:tabs>
        <w:ind w:left="709" w:right="1" w:hanging="425"/>
        <w:jc w:val="both"/>
        <w:outlineLvl w:val="0"/>
        <w:rPr>
          <w:rStyle w:val="a6"/>
          <w:lang w:val="en-GB"/>
        </w:rPr>
      </w:pPr>
      <w:r w:rsidRPr="004D3B07">
        <w:rPr>
          <w:rStyle w:val="a6"/>
          <w:lang w:val="en-GB"/>
        </w:rPr>
        <w:t>Language of the procedure</w:t>
      </w:r>
    </w:p>
    <w:p w:rsidR="009A5F7F" w:rsidRPr="003F1149" w:rsidRDefault="009A5F7F" w:rsidP="00AC2A69">
      <w:pPr>
        <w:pStyle w:val="Blockquote"/>
        <w:ind w:left="709" w:right="1"/>
        <w:jc w:val="both"/>
        <w:rPr>
          <w:i/>
          <w:iCs/>
          <w:sz w:val="22"/>
          <w:szCs w:val="22"/>
          <w:lang w:val="en-GB"/>
        </w:rPr>
      </w:pPr>
      <w:r w:rsidRPr="003F1149">
        <w:rPr>
          <w:rStyle w:val="a3"/>
          <w:i w:val="0"/>
          <w:iCs w:val="0"/>
          <w:sz w:val="22"/>
          <w:szCs w:val="22"/>
          <w:lang w:val="en-GB"/>
        </w:rPr>
        <w:t>All written communications for this tender procedure and contract must be in English.</w:t>
      </w:r>
      <w:r>
        <w:rPr>
          <w:rStyle w:val="a3"/>
          <w:i w:val="0"/>
          <w:iCs w:val="0"/>
          <w:sz w:val="22"/>
          <w:szCs w:val="22"/>
          <w:lang w:val="en-GB"/>
        </w:rPr>
        <w:t xml:space="preserve"> </w:t>
      </w:r>
    </w:p>
    <w:p w:rsidR="009A5F7F" w:rsidRPr="00A336A0" w:rsidRDefault="009A5F7F" w:rsidP="00AC2A69">
      <w:pPr>
        <w:numPr>
          <w:ilvl w:val="0"/>
          <w:numId w:val="35"/>
        </w:numPr>
        <w:tabs>
          <w:tab w:val="clear" w:pos="644"/>
          <w:tab w:val="num" w:pos="709"/>
        </w:tabs>
        <w:ind w:left="709" w:right="1" w:hanging="425"/>
        <w:jc w:val="both"/>
        <w:outlineLvl w:val="0"/>
        <w:rPr>
          <w:rStyle w:val="a6"/>
          <w:lang w:val="en-GB"/>
        </w:rPr>
      </w:pPr>
      <w:r w:rsidRPr="00A336A0">
        <w:rPr>
          <w:rStyle w:val="a6"/>
          <w:lang w:val="en-GB"/>
        </w:rPr>
        <w:t>Legal basis</w:t>
      </w:r>
      <w:r>
        <w:rPr>
          <w:rStyle w:val="af2"/>
          <w:b/>
          <w:bCs/>
          <w:lang w:val="en-GB"/>
        </w:rPr>
        <w:footnoteReference w:id="1"/>
      </w:r>
    </w:p>
    <w:p w:rsidR="009A5F7F" w:rsidRPr="00293E6A" w:rsidRDefault="009A5F7F" w:rsidP="00AC2A69">
      <w:pPr>
        <w:pStyle w:val="Blockquote"/>
        <w:spacing w:before="120" w:after="0"/>
        <w:ind w:left="644" w:right="1"/>
        <w:jc w:val="both"/>
        <w:rPr>
          <w:sz w:val="22"/>
          <w:szCs w:val="22"/>
        </w:rPr>
      </w:pPr>
      <w:r w:rsidRPr="006A72D8">
        <w:rPr>
          <w:sz w:val="22"/>
          <w:szCs w:val="22"/>
        </w:rPr>
        <w:t>Regulation</w:t>
      </w:r>
      <w:r w:rsidRPr="006A72D8">
        <w:rPr>
          <w:b/>
          <w:bCs/>
          <w:sz w:val="22"/>
          <w:szCs w:val="22"/>
        </w:rPr>
        <w:t xml:space="preserve"> </w:t>
      </w:r>
      <w:r w:rsidRPr="006A72D8">
        <w:rPr>
          <w:sz w:val="22"/>
          <w:szCs w:val="22"/>
        </w:rPr>
        <w:t>(EU) N°</w:t>
      </w:r>
      <w:r w:rsidRPr="006A72D8">
        <w:rPr>
          <w:sz w:val="22"/>
          <w:szCs w:val="22"/>
          <w:lang w:eastAsia="ja-JP"/>
        </w:rPr>
        <w:t xml:space="preserve">236/2014 of the European Parliament and of the Council of 11 March 2014 laying down common rules and procedures for the implementation of the Union's instruments for financing external action and </w:t>
      </w:r>
      <w:r w:rsidR="00D67D12" w:rsidRPr="006A72D8">
        <w:rPr>
          <w:sz w:val="22"/>
          <w:szCs w:val="22"/>
          <w:lang w:val="en-GB"/>
        </w:rPr>
        <w:t>Interreg-IPA CBC Bulgaria - Turkey Programme, CCI No. 2014TC16I5CB005</w:t>
      </w:r>
      <w:r w:rsidRPr="006A72D8">
        <w:rPr>
          <w:sz w:val="22"/>
          <w:szCs w:val="22"/>
          <w:lang w:eastAsia="ja-JP"/>
        </w:rPr>
        <w:t>.</w:t>
      </w:r>
      <w:r w:rsidRPr="006A72D8">
        <w:rPr>
          <w:sz w:val="22"/>
          <w:szCs w:val="22"/>
        </w:rPr>
        <w:t xml:space="preserve"> See Annex A2 of the Practical Guide.</w:t>
      </w:r>
    </w:p>
    <w:p w:rsidR="009A5F7F" w:rsidRPr="00A336A0" w:rsidRDefault="009A5F7F" w:rsidP="00AC2A69">
      <w:pPr>
        <w:numPr>
          <w:ilvl w:val="0"/>
          <w:numId w:val="35"/>
        </w:numPr>
        <w:tabs>
          <w:tab w:val="clear" w:pos="644"/>
          <w:tab w:val="num" w:pos="709"/>
        </w:tabs>
        <w:ind w:left="709" w:right="1" w:hanging="425"/>
        <w:jc w:val="both"/>
        <w:outlineLvl w:val="0"/>
        <w:rPr>
          <w:rStyle w:val="a6"/>
          <w:lang w:val="en-GB"/>
        </w:rPr>
      </w:pPr>
      <w:r>
        <w:rPr>
          <w:rStyle w:val="a6"/>
          <w:lang w:val="en-GB"/>
        </w:rPr>
        <w:t>Additional information</w:t>
      </w:r>
    </w:p>
    <w:p w:rsidR="009A5F7F" w:rsidRDefault="009A5F7F" w:rsidP="00630CB1">
      <w:pPr>
        <w:tabs>
          <w:tab w:val="num" w:pos="284"/>
        </w:tabs>
        <w:ind w:left="720" w:right="1"/>
        <w:rPr>
          <w:sz w:val="22"/>
          <w:szCs w:val="22"/>
          <w:lang w:val="bg-BG"/>
        </w:rPr>
      </w:pPr>
      <w:r w:rsidRPr="00630CB1">
        <w:rPr>
          <w:sz w:val="22"/>
          <w:szCs w:val="22"/>
          <w:lang w:val="en-GB"/>
        </w:rPr>
        <w:t>Not applicable</w:t>
      </w:r>
    </w:p>
    <w:p w:rsidR="009205A6" w:rsidRDefault="009205A6" w:rsidP="00630CB1">
      <w:pPr>
        <w:tabs>
          <w:tab w:val="num" w:pos="284"/>
        </w:tabs>
        <w:ind w:left="720" w:right="1"/>
        <w:rPr>
          <w:sz w:val="22"/>
          <w:szCs w:val="22"/>
          <w:lang w:val="bg-BG"/>
        </w:rPr>
      </w:pPr>
    </w:p>
    <w:p w:rsidR="009205A6" w:rsidRDefault="009205A6" w:rsidP="00630CB1">
      <w:pPr>
        <w:tabs>
          <w:tab w:val="num" w:pos="284"/>
        </w:tabs>
        <w:ind w:left="720" w:right="1"/>
        <w:rPr>
          <w:sz w:val="22"/>
          <w:szCs w:val="22"/>
          <w:lang w:val="bg-BG"/>
        </w:rPr>
      </w:pPr>
    </w:p>
    <w:sectPr w:rsidR="009205A6" w:rsidSect="000D3484">
      <w:headerReference w:type="even" r:id="rId10"/>
      <w:headerReference w:type="default" r:id="rId11"/>
      <w:footerReference w:type="even" r:id="rId12"/>
      <w:footerReference w:type="default" r:id="rId13"/>
      <w:headerReference w:type="first" r:id="rId14"/>
      <w:footerReference w:type="first" r:id="rId15"/>
      <w:pgSz w:w="11907" w:h="16839" w:code="9"/>
      <w:pgMar w:top="851" w:right="850" w:bottom="709" w:left="1417" w:header="284" w:footer="217" w:gutter="0"/>
      <w:pgNumType w:start="1"/>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580" w:rsidRDefault="00C96580">
      <w:r>
        <w:separator/>
      </w:r>
    </w:p>
  </w:endnote>
  <w:endnote w:type="continuationSeparator" w:id="0">
    <w:p w:rsidR="00C96580" w:rsidRDefault="00C96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DB6" w:rsidRDefault="00822DB6">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D9D" w:rsidRPr="00853BB8" w:rsidRDefault="00F23D9D" w:rsidP="00853BB8">
    <w:pPr>
      <w:pStyle w:val="ab"/>
      <w:tabs>
        <w:tab w:val="clear" w:pos="4536"/>
      </w:tabs>
      <w:spacing w:before="0" w:after="0"/>
      <w:ind w:right="357"/>
      <w:jc w:val="center"/>
      <w:rPr>
        <w:bCs/>
        <w:sz w:val="18"/>
        <w:szCs w:val="18"/>
        <w:lang w:val="en-GB"/>
      </w:rPr>
    </w:pPr>
    <w:r w:rsidRPr="00853BB8">
      <w:rPr>
        <w:bCs/>
        <w:sz w:val="18"/>
        <w:szCs w:val="18"/>
        <w:lang w:val="en-GB"/>
      </w:rPr>
      <w:t>This tender procedure is co-funded by EU through the Interreg - IPA  Cross Border Cooperation  Programme</w:t>
    </w:r>
    <w:r w:rsidRPr="00853BB8">
      <w:rPr>
        <w:bCs/>
        <w:noProof/>
        <w:sz w:val="18"/>
        <w:szCs w:val="18"/>
        <w:lang w:val="bg-BG" w:eastAsia="bg-BG"/>
      </w:rPr>
      <w:drawing>
        <wp:inline distT="0" distB="0" distL="0" distR="0" wp14:anchorId="256A35D2" wp14:editId="769F86E9">
          <wp:extent cx="400050" cy="400050"/>
          <wp:effectExtent l="0" t="0" r="0" b="0"/>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inline>
      </w:drawing>
    </w:r>
  </w:p>
  <w:p w:rsidR="00760187" w:rsidRPr="00853BB8" w:rsidRDefault="00F23D9D" w:rsidP="00853BB8">
    <w:pPr>
      <w:pStyle w:val="ab"/>
      <w:tabs>
        <w:tab w:val="clear" w:pos="4536"/>
      </w:tabs>
      <w:spacing w:before="0" w:after="0"/>
      <w:ind w:right="357"/>
      <w:jc w:val="center"/>
      <w:rPr>
        <w:bCs/>
        <w:sz w:val="18"/>
        <w:szCs w:val="18"/>
        <w:lang w:val="en-GB"/>
      </w:rPr>
    </w:pPr>
    <w:r w:rsidRPr="00853BB8">
      <w:rPr>
        <w:bCs/>
        <w:sz w:val="18"/>
        <w:szCs w:val="18"/>
        <w:lang w:val="en-GB"/>
      </w:rPr>
      <w:t xml:space="preserve"> Bulgaria - Turkey CCI2014TC16I5CB005-1-162“ JOINT ACTIONS  FOR FIRE FIGHTING”</w:t>
    </w:r>
    <w:r w:rsidRPr="00853BB8">
      <w:rPr>
        <w:bCs/>
        <w:noProof/>
        <w:sz w:val="18"/>
        <w:szCs w:val="18"/>
        <w:lang w:val="bg-BG" w:eastAsia="bg-BG"/>
      </w:rPr>
      <w:t xml:space="preserve"> </w:t>
    </w:r>
  </w:p>
  <w:p w:rsidR="009F6BFA" w:rsidRPr="002116E1" w:rsidRDefault="009F6BFA" w:rsidP="00853BB8">
    <w:pPr>
      <w:pStyle w:val="ab"/>
      <w:tabs>
        <w:tab w:val="clear" w:pos="4536"/>
      </w:tabs>
      <w:spacing w:before="0" w:after="0"/>
      <w:ind w:right="357"/>
      <w:rPr>
        <w:sz w:val="18"/>
        <w:szCs w:val="18"/>
        <w:lang w:val="en-GB"/>
      </w:rPr>
    </w:pPr>
    <w:bookmarkStart w:id="4" w:name="_GoBack"/>
    <w:r w:rsidRPr="00822DB6">
      <w:rPr>
        <w:b/>
        <w:bCs/>
        <w:sz w:val="18"/>
        <w:szCs w:val="18"/>
        <w:lang w:val="en-GB"/>
      </w:rPr>
      <w:t>15 January 2016</w:t>
    </w:r>
    <w:bookmarkEnd w:id="4"/>
    <w:r w:rsidRPr="00853BB8">
      <w:rPr>
        <w:sz w:val="18"/>
        <w:szCs w:val="18"/>
        <w:lang w:val="en-GB"/>
      </w:rPr>
      <w:tab/>
    </w:r>
    <w:r w:rsidRPr="002116E1">
      <w:rPr>
        <w:sz w:val="18"/>
        <w:szCs w:val="18"/>
        <w:lang w:val="en-GB"/>
      </w:rPr>
      <w:t xml:space="preserve">Page </w:t>
    </w:r>
    <w:r w:rsidRPr="002116E1">
      <w:rPr>
        <w:sz w:val="18"/>
        <w:szCs w:val="18"/>
        <w:lang w:val="en-GB"/>
      </w:rPr>
      <w:fldChar w:fldCharType="begin"/>
    </w:r>
    <w:r w:rsidRPr="002116E1">
      <w:rPr>
        <w:sz w:val="18"/>
        <w:szCs w:val="18"/>
        <w:lang w:val="en-GB"/>
      </w:rPr>
      <w:instrText xml:space="preserve"> PAGE </w:instrText>
    </w:r>
    <w:r w:rsidRPr="002116E1">
      <w:rPr>
        <w:sz w:val="18"/>
        <w:szCs w:val="18"/>
        <w:lang w:val="en-GB"/>
      </w:rPr>
      <w:fldChar w:fldCharType="separate"/>
    </w:r>
    <w:r w:rsidR="00822DB6">
      <w:rPr>
        <w:noProof/>
        <w:sz w:val="18"/>
        <w:szCs w:val="18"/>
        <w:lang w:val="en-GB"/>
      </w:rPr>
      <w:t>1</w:t>
    </w:r>
    <w:r w:rsidRPr="002116E1">
      <w:rPr>
        <w:sz w:val="18"/>
        <w:szCs w:val="18"/>
        <w:lang w:val="en-GB"/>
      </w:rPr>
      <w:fldChar w:fldCharType="end"/>
    </w:r>
    <w:r w:rsidRPr="002116E1">
      <w:rPr>
        <w:sz w:val="18"/>
        <w:szCs w:val="18"/>
        <w:lang w:val="en-GB"/>
      </w:rPr>
      <w:t xml:space="preserve"> of </w:t>
    </w:r>
    <w:r w:rsidRPr="002116E1">
      <w:rPr>
        <w:sz w:val="18"/>
        <w:szCs w:val="18"/>
        <w:lang w:val="en-GB"/>
      </w:rPr>
      <w:fldChar w:fldCharType="begin"/>
    </w:r>
    <w:r w:rsidRPr="002116E1">
      <w:rPr>
        <w:sz w:val="18"/>
        <w:szCs w:val="18"/>
        <w:lang w:val="en-GB"/>
      </w:rPr>
      <w:instrText xml:space="preserve"> NUMPAGES </w:instrText>
    </w:r>
    <w:r w:rsidRPr="002116E1">
      <w:rPr>
        <w:sz w:val="18"/>
        <w:szCs w:val="18"/>
        <w:lang w:val="en-GB"/>
      </w:rPr>
      <w:fldChar w:fldCharType="separate"/>
    </w:r>
    <w:r w:rsidR="00822DB6">
      <w:rPr>
        <w:noProof/>
        <w:sz w:val="18"/>
        <w:szCs w:val="18"/>
        <w:lang w:val="en-GB"/>
      </w:rPr>
      <w:t>5</w:t>
    </w:r>
    <w:r w:rsidRPr="002116E1">
      <w:rPr>
        <w:sz w:val="18"/>
        <w:szCs w:val="18"/>
        <w:lang w:val="en-GB"/>
      </w:rPr>
      <w:fldChar w:fldCharType="end"/>
    </w:r>
  </w:p>
  <w:p w:rsidR="009F6BFA" w:rsidRPr="002116E1" w:rsidRDefault="009F6BFA" w:rsidP="00F274BD">
    <w:pPr>
      <w:pStyle w:val="ab"/>
      <w:tabs>
        <w:tab w:val="clear" w:pos="4536"/>
      </w:tabs>
      <w:spacing w:before="0"/>
      <w:ind w:right="357"/>
      <w:rPr>
        <w:sz w:val="18"/>
        <w:szCs w:val="18"/>
        <w:lang w:val="en-GB"/>
      </w:rPr>
    </w:pPr>
    <w:r w:rsidRPr="002116E1">
      <w:rPr>
        <w:sz w:val="18"/>
        <w:szCs w:val="18"/>
        <w:lang w:val="en-GB"/>
      </w:rPr>
      <w:fldChar w:fldCharType="begin"/>
    </w:r>
    <w:r w:rsidRPr="002116E1">
      <w:rPr>
        <w:sz w:val="18"/>
        <w:szCs w:val="18"/>
        <w:lang w:val="en-GB"/>
      </w:rPr>
      <w:instrText xml:space="preserve"> FILENAME </w:instrText>
    </w:r>
    <w:r w:rsidRPr="002116E1">
      <w:rPr>
        <w:sz w:val="18"/>
        <w:szCs w:val="18"/>
        <w:lang w:val="en-GB"/>
      </w:rPr>
      <w:fldChar w:fldCharType="separate"/>
    </w:r>
    <w:r>
      <w:rPr>
        <w:noProof/>
        <w:sz w:val="18"/>
        <w:szCs w:val="18"/>
        <w:lang w:val="en-GB"/>
      </w:rPr>
      <w:t>162_c2_contractnotice_en TC-rev.docx</w:t>
    </w:r>
    <w:r w:rsidRPr="002116E1">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DB6" w:rsidRDefault="00822DB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580" w:rsidRDefault="00C96580">
      <w:r>
        <w:separator/>
      </w:r>
    </w:p>
  </w:footnote>
  <w:footnote w:type="continuationSeparator" w:id="0">
    <w:p w:rsidR="00C96580" w:rsidRDefault="00C96580">
      <w:r>
        <w:continuationSeparator/>
      </w:r>
    </w:p>
  </w:footnote>
  <w:footnote w:id="1">
    <w:p w:rsidR="009F6BFA" w:rsidRDefault="009F6BFA" w:rsidP="00A506DB">
      <w:pPr>
        <w:pStyle w:val="af0"/>
        <w:ind w:left="142" w:hanging="142"/>
      </w:pPr>
      <w:r>
        <w:rPr>
          <w:rStyle w:val="af2"/>
        </w:rPr>
        <w:footnoteRef/>
      </w:r>
      <w:r>
        <w:tab/>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DB6" w:rsidRDefault="00822DB6">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187" w:rsidRPr="00760187" w:rsidRDefault="00760187" w:rsidP="00760187">
    <w:pPr>
      <w:widowControl/>
      <w:tabs>
        <w:tab w:val="center" w:pos="4536"/>
        <w:tab w:val="right" w:pos="9072"/>
      </w:tabs>
      <w:spacing w:before="0" w:after="0"/>
      <w:rPr>
        <w:rFonts w:ascii="Calibri" w:eastAsia="Calibri" w:hAnsi="Calibri"/>
        <w:noProof/>
        <w:sz w:val="22"/>
        <w:szCs w:val="22"/>
        <w:lang w:eastAsia="bg-BG"/>
      </w:rPr>
    </w:pPr>
    <w:r w:rsidRPr="00760187">
      <w:rPr>
        <w:rFonts w:ascii="Calibri" w:eastAsia="Calibri" w:hAnsi="Calibri"/>
        <w:noProof/>
        <w:sz w:val="22"/>
        <w:szCs w:val="22"/>
        <w:lang w:eastAsia="bg-BG"/>
      </w:rPr>
      <w:t xml:space="preserve">        </w:t>
    </w:r>
    <w:r w:rsidRPr="00760187">
      <w:rPr>
        <w:rFonts w:ascii="Calibri" w:eastAsia="Calibri" w:hAnsi="Calibri"/>
        <w:noProof/>
        <w:sz w:val="22"/>
        <w:szCs w:val="22"/>
        <w:lang w:val="bg-BG" w:eastAsia="bg-BG"/>
      </w:rPr>
      <w:drawing>
        <wp:inline distT="0" distB="0" distL="0" distR="0" wp14:anchorId="79BB535C" wp14:editId="2279DC19">
          <wp:extent cx="2520564" cy="781286"/>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 Color logo - Interreg-IPA CBC Programme BG T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31672" cy="784729"/>
                  </a:xfrm>
                  <a:prstGeom prst="rect">
                    <a:avLst/>
                  </a:prstGeom>
                </pic:spPr>
              </pic:pic>
            </a:graphicData>
          </a:graphic>
        </wp:inline>
      </w:drawing>
    </w:r>
    <w:r w:rsidRPr="00760187">
      <w:rPr>
        <w:rFonts w:ascii="Calibri" w:eastAsia="Calibri" w:hAnsi="Calibri"/>
        <w:noProof/>
        <w:sz w:val="22"/>
        <w:szCs w:val="22"/>
        <w:lang w:eastAsia="bg-BG"/>
      </w:rPr>
      <w:t xml:space="preserve">                                                                    </w:t>
    </w:r>
    <w:r w:rsidRPr="00760187">
      <w:rPr>
        <w:rFonts w:ascii="Calibri" w:eastAsia="Calibri" w:hAnsi="Calibri"/>
        <w:noProof/>
        <w:sz w:val="22"/>
        <w:szCs w:val="22"/>
        <w:lang w:val="bg-BG" w:eastAsia="bg-BG"/>
      </w:rPr>
      <w:drawing>
        <wp:inline distT="0" distB="0" distL="0" distR="0" wp14:anchorId="37FD5F4F" wp14:editId="0E3E2455">
          <wp:extent cx="971550" cy="807685"/>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939" cy="827129"/>
                  </a:xfrm>
                  <a:prstGeom prst="rect">
                    <a:avLst/>
                  </a:prstGeom>
                  <a:noFill/>
                </pic:spPr>
              </pic:pic>
            </a:graphicData>
          </a:graphic>
        </wp:inline>
      </w:drawing>
    </w:r>
  </w:p>
  <w:p w:rsidR="00760187" w:rsidRPr="00822DB6" w:rsidRDefault="00760187" w:rsidP="00760187">
    <w:pPr>
      <w:widowControl/>
      <w:tabs>
        <w:tab w:val="center" w:pos="4536"/>
        <w:tab w:val="right" w:pos="9072"/>
      </w:tabs>
      <w:spacing w:before="0" w:after="0"/>
      <w:jc w:val="center"/>
      <w:rPr>
        <w:rFonts w:eastAsia="Calibri"/>
        <w:noProof/>
        <w:sz w:val="22"/>
        <w:szCs w:val="22"/>
        <w:lang w:eastAsia="bg-BG"/>
      </w:rPr>
    </w:pPr>
    <w:r w:rsidRPr="00822DB6">
      <w:rPr>
        <w:rFonts w:eastAsia="Calibri"/>
        <w:noProof/>
        <w:sz w:val="22"/>
        <w:szCs w:val="22"/>
        <w:lang w:eastAsia="bg-BG"/>
      </w:rPr>
      <w:t xml:space="preserve">CBC programme "Interreg-IPA CBC Bulgaria-Turkey" for the years 2014-2020 </w:t>
    </w:r>
  </w:p>
  <w:p w:rsidR="00760187" w:rsidRPr="00822DB6" w:rsidRDefault="00760187" w:rsidP="00760187">
    <w:pPr>
      <w:widowControl/>
      <w:tabs>
        <w:tab w:val="center" w:pos="4536"/>
        <w:tab w:val="right" w:pos="9072"/>
      </w:tabs>
      <w:spacing w:before="0" w:after="0"/>
      <w:jc w:val="center"/>
      <w:rPr>
        <w:rFonts w:eastAsia="Calibri"/>
        <w:sz w:val="22"/>
        <w:szCs w:val="22"/>
      </w:rPr>
    </w:pPr>
    <w:r w:rsidRPr="00822DB6">
      <w:rPr>
        <w:rFonts w:eastAsia="Calibri"/>
        <w:noProof/>
        <w:sz w:val="22"/>
        <w:szCs w:val="22"/>
        <w:lang w:eastAsia="bg-BG"/>
      </w:rPr>
      <w:t>under the Instrument for Pre-accession Assistance (IPA II)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DB6" w:rsidRDefault="00822DB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start w:val="1"/>
      <w:numFmt w:val="lowerLetter"/>
      <w:lvlText w:val="%2."/>
      <w:lvlJc w:val="left"/>
      <w:pPr>
        <w:tabs>
          <w:tab w:val="num" w:pos="1724"/>
        </w:tabs>
        <w:ind w:left="1724" w:hanging="360"/>
      </w:pPr>
    </w:lvl>
    <w:lvl w:ilvl="2" w:tplc="0809001B">
      <w:start w:val="1"/>
      <w:numFmt w:val="lowerRoman"/>
      <w:lvlText w:val="%3."/>
      <w:lvlJc w:val="right"/>
      <w:pPr>
        <w:tabs>
          <w:tab w:val="num" w:pos="2444"/>
        </w:tabs>
        <w:ind w:left="2444" w:hanging="180"/>
      </w:pPr>
    </w:lvl>
    <w:lvl w:ilvl="3" w:tplc="0809000F">
      <w:start w:val="1"/>
      <w:numFmt w:val="decimal"/>
      <w:lvlText w:val="%4."/>
      <w:lvlJc w:val="left"/>
      <w:pPr>
        <w:tabs>
          <w:tab w:val="num" w:pos="3164"/>
        </w:tabs>
        <w:ind w:left="3164" w:hanging="360"/>
      </w:pPr>
    </w:lvl>
    <w:lvl w:ilvl="4" w:tplc="08090019">
      <w:start w:val="1"/>
      <w:numFmt w:val="lowerLetter"/>
      <w:lvlText w:val="%5."/>
      <w:lvlJc w:val="left"/>
      <w:pPr>
        <w:tabs>
          <w:tab w:val="num" w:pos="3884"/>
        </w:tabs>
        <w:ind w:left="3884" w:hanging="360"/>
      </w:pPr>
    </w:lvl>
    <w:lvl w:ilvl="5" w:tplc="0809001B">
      <w:start w:val="1"/>
      <w:numFmt w:val="lowerRoman"/>
      <w:lvlText w:val="%6."/>
      <w:lvlJc w:val="right"/>
      <w:pPr>
        <w:tabs>
          <w:tab w:val="num" w:pos="4604"/>
        </w:tabs>
        <w:ind w:left="4604" w:hanging="180"/>
      </w:pPr>
    </w:lvl>
    <w:lvl w:ilvl="6" w:tplc="0809000F">
      <w:start w:val="1"/>
      <w:numFmt w:val="decimal"/>
      <w:lvlText w:val="%7."/>
      <w:lvlJc w:val="left"/>
      <w:pPr>
        <w:tabs>
          <w:tab w:val="num" w:pos="5324"/>
        </w:tabs>
        <w:ind w:left="5324" w:hanging="360"/>
      </w:pPr>
    </w:lvl>
    <w:lvl w:ilvl="7" w:tplc="08090019">
      <w:start w:val="1"/>
      <w:numFmt w:val="lowerLetter"/>
      <w:lvlText w:val="%8."/>
      <w:lvlJc w:val="left"/>
      <w:pPr>
        <w:tabs>
          <w:tab w:val="num" w:pos="6044"/>
        </w:tabs>
        <w:ind w:left="6044" w:hanging="360"/>
      </w:pPr>
    </w:lvl>
    <w:lvl w:ilvl="8" w:tplc="0809001B">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1353" w:hanging="360"/>
      </w:pPr>
      <w:rPr>
        <w:rFonts w:ascii="Symbol" w:hAnsi="Symbol" w:cs="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0E4C38D8"/>
    <w:multiLevelType w:val="hybridMultilevel"/>
    <w:tmpl w:val="00B685D0"/>
    <w:lvl w:ilvl="0" w:tplc="04090001">
      <w:start w:val="1"/>
      <w:numFmt w:val="bullet"/>
      <w:lvlText w:val=""/>
      <w:lvlJc w:val="left"/>
      <w:pPr>
        <w:ind w:left="1429" w:hanging="360"/>
      </w:pPr>
      <w:rPr>
        <w:rFonts w:ascii="Symbol" w:hAnsi="Symbol" w:cs="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cs="Wingdings" w:hint="default"/>
      </w:rPr>
    </w:lvl>
    <w:lvl w:ilvl="3" w:tplc="04090001">
      <w:start w:val="1"/>
      <w:numFmt w:val="bullet"/>
      <w:lvlText w:val=""/>
      <w:lvlJc w:val="left"/>
      <w:pPr>
        <w:ind w:left="3589" w:hanging="360"/>
      </w:pPr>
      <w:rPr>
        <w:rFonts w:ascii="Symbol" w:hAnsi="Symbol" w:cs="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cs="Wingdings" w:hint="default"/>
      </w:rPr>
    </w:lvl>
    <w:lvl w:ilvl="6" w:tplc="04090001">
      <w:start w:val="1"/>
      <w:numFmt w:val="bullet"/>
      <w:lvlText w:val=""/>
      <w:lvlJc w:val="left"/>
      <w:pPr>
        <w:ind w:left="5749" w:hanging="360"/>
      </w:pPr>
      <w:rPr>
        <w:rFonts w:ascii="Symbol" w:hAnsi="Symbol" w:cs="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cs="Wingdings" w:hint="default"/>
      </w:rPr>
    </w:lvl>
  </w:abstractNum>
  <w:abstractNum w:abstractNumId="31"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start w:val="1"/>
      <w:numFmt w:val="lowerLetter"/>
      <w:lvlText w:val="%2."/>
      <w:lvlJc w:val="left"/>
      <w:pPr>
        <w:tabs>
          <w:tab w:val="num" w:pos="1364"/>
        </w:tabs>
        <w:ind w:left="1364" w:hanging="360"/>
      </w:pPr>
    </w:lvl>
    <w:lvl w:ilvl="2" w:tplc="0809001B">
      <w:start w:val="1"/>
      <w:numFmt w:val="lowerRoman"/>
      <w:lvlText w:val="%3."/>
      <w:lvlJc w:val="right"/>
      <w:pPr>
        <w:tabs>
          <w:tab w:val="num" w:pos="2084"/>
        </w:tabs>
        <w:ind w:left="2084" w:hanging="180"/>
      </w:pPr>
    </w:lvl>
    <w:lvl w:ilvl="3" w:tplc="0809000F">
      <w:start w:val="1"/>
      <w:numFmt w:val="decimal"/>
      <w:lvlText w:val="%4."/>
      <w:lvlJc w:val="left"/>
      <w:pPr>
        <w:tabs>
          <w:tab w:val="num" w:pos="2804"/>
        </w:tabs>
        <w:ind w:left="2804" w:hanging="360"/>
      </w:pPr>
    </w:lvl>
    <w:lvl w:ilvl="4" w:tplc="08090019">
      <w:start w:val="1"/>
      <w:numFmt w:val="lowerLetter"/>
      <w:lvlText w:val="%5."/>
      <w:lvlJc w:val="left"/>
      <w:pPr>
        <w:tabs>
          <w:tab w:val="num" w:pos="3524"/>
        </w:tabs>
        <w:ind w:left="3524" w:hanging="360"/>
      </w:pPr>
    </w:lvl>
    <w:lvl w:ilvl="5" w:tplc="0809001B">
      <w:start w:val="1"/>
      <w:numFmt w:val="lowerRoman"/>
      <w:lvlText w:val="%6."/>
      <w:lvlJc w:val="right"/>
      <w:pPr>
        <w:tabs>
          <w:tab w:val="num" w:pos="4244"/>
        </w:tabs>
        <w:ind w:left="4244" w:hanging="180"/>
      </w:pPr>
    </w:lvl>
    <w:lvl w:ilvl="6" w:tplc="0809000F">
      <w:start w:val="1"/>
      <w:numFmt w:val="decimal"/>
      <w:lvlText w:val="%7."/>
      <w:lvlJc w:val="left"/>
      <w:pPr>
        <w:tabs>
          <w:tab w:val="num" w:pos="4964"/>
        </w:tabs>
        <w:ind w:left="4964" w:hanging="360"/>
      </w:pPr>
    </w:lvl>
    <w:lvl w:ilvl="7" w:tplc="08090019">
      <w:start w:val="1"/>
      <w:numFmt w:val="lowerLetter"/>
      <w:lvlText w:val="%8."/>
      <w:lvlJc w:val="left"/>
      <w:pPr>
        <w:tabs>
          <w:tab w:val="num" w:pos="5684"/>
        </w:tabs>
        <w:ind w:left="5684" w:hanging="360"/>
      </w:pPr>
    </w:lvl>
    <w:lvl w:ilvl="8" w:tplc="0809001B">
      <w:start w:val="1"/>
      <w:numFmt w:val="lowerRoman"/>
      <w:lvlText w:val="%9."/>
      <w:lvlJc w:val="right"/>
      <w:pPr>
        <w:tabs>
          <w:tab w:val="num" w:pos="6404"/>
        </w:tabs>
        <w:ind w:left="6404" w:hanging="180"/>
      </w:pPr>
    </w:lvl>
  </w:abstractNum>
  <w:abstractNum w:abstractNumId="32"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3"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cs="Times New Roman" w:hint="default"/>
        <w:b/>
        <w:bCs/>
        <w:i w:val="0"/>
        <w:iCs w:val="0"/>
        <w:sz w:val="22"/>
        <w:szCs w:val="22"/>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4"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start w:val="1"/>
      <w:numFmt w:val="lowerLetter"/>
      <w:lvlText w:val="%2."/>
      <w:lvlJc w:val="left"/>
      <w:pPr>
        <w:tabs>
          <w:tab w:val="num" w:pos="1724"/>
        </w:tabs>
        <w:ind w:left="1724" w:hanging="360"/>
      </w:pPr>
    </w:lvl>
    <w:lvl w:ilvl="2" w:tplc="0809001B">
      <w:start w:val="1"/>
      <w:numFmt w:val="lowerRoman"/>
      <w:lvlText w:val="%3."/>
      <w:lvlJc w:val="right"/>
      <w:pPr>
        <w:tabs>
          <w:tab w:val="num" w:pos="2444"/>
        </w:tabs>
        <w:ind w:left="2444" w:hanging="180"/>
      </w:pPr>
    </w:lvl>
    <w:lvl w:ilvl="3" w:tplc="0809000F">
      <w:start w:val="1"/>
      <w:numFmt w:val="decimal"/>
      <w:lvlText w:val="%4."/>
      <w:lvlJc w:val="left"/>
      <w:pPr>
        <w:tabs>
          <w:tab w:val="num" w:pos="3164"/>
        </w:tabs>
        <w:ind w:left="3164" w:hanging="360"/>
      </w:pPr>
    </w:lvl>
    <w:lvl w:ilvl="4" w:tplc="08090019">
      <w:start w:val="1"/>
      <w:numFmt w:val="lowerLetter"/>
      <w:lvlText w:val="%5."/>
      <w:lvlJc w:val="left"/>
      <w:pPr>
        <w:tabs>
          <w:tab w:val="num" w:pos="3884"/>
        </w:tabs>
        <w:ind w:left="3884" w:hanging="360"/>
      </w:pPr>
    </w:lvl>
    <w:lvl w:ilvl="5" w:tplc="0809001B">
      <w:start w:val="1"/>
      <w:numFmt w:val="lowerRoman"/>
      <w:lvlText w:val="%6."/>
      <w:lvlJc w:val="right"/>
      <w:pPr>
        <w:tabs>
          <w:tab w:val="num" w:pos="4604"/>
        </w:tabs>
        <w:ind w:left="4604" w:hanging="180"/>
      </w:pPr>
    </w:lvl>
    <w:lvl w:ilvl="6" w:tplc="0809000F">
      <w:start w:val="1"/>
      <w:numFmt w:val="decimal"/>
      <w:lvlText w:val="%7."/>
      <w:lvlJc w:val="left"/>
      <w:pPr>
        <w:tabs>
          <w:tab w:val="num" w:pos="5324"/>
        </w:tabs>
        <w:ind w:left="5324" w:hanging="360"/>
      </w:pPr>
    </w:lvl>
    <w:lvl w:ilvl="7" w:tplc="08090019">
      <w:start w:val="1"/>
      <w:numFmt w:val="lowerLetter"/>
      <w:lvlText w:val="%8."/>
      <w:lvlJc w:val="left"/>
      <w:pPr>
        <w:tabs>
          <w:tab w:val="num" w:pos="6044"/>
        </w:tabs>
        <w:ind w:left="6044" w:hanging="360"/>
      </w:pPr>
    </w:lvl>
    <w:lvl w:ilvl="8" w:tplc="0809001B">
      <w:start w:val="1"/>
      <w:numFmt w:val="lowerRoman"/>
      <w:lvlText w:val="%9."/>
      <w:lvlJc w:val="right"/>
      <w:pPr>
        <w:tabs>
          <w:tab w:val="num" w:pos="6764"/>
        </w:tabs>
        <w:ind w:left="6764" w:hanging="180"/>
      </w:pPr>
    </w:lvl>
  </w:abstractNum>
  <w:abstractNum w:abstractNumId="35"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6" w15:restartNumberingAfterBreak="0">
    <w:nsid w:val="359A1F1A"/>
    <w:multiLevelType w:val="hybridMultilevel"/>
    <w:tmpl w:val="E392149A"/>
    <w:lvl w:ilvl="0" w:tplc="08090001">
      <w:start w:val="1"/>
      <w:numFmt w:val="bullet"/>
      <w:lvlText w:val=""/>
      <w:lvlJc w:val="left"/>
      <w:pPr>
        <w:ind w:left="1959" w:hanging="360"/>
      </w:pPr>
      <w:rPr>
        <w:rFonts w:ascii="Symbol" w:hAnsi="Symbol" w:cs="Symbol" w:hint="default"/>
      </w:rPr>
    </w:lvl>
    <w:lvl w:ilvl="1" w:tplc="08090003">
      <w:start w:val="1"/>
      <w:numFmt w:val="bullet"/>
      <w:lvlText w:val="o"/>
      <w:lvlJc w:val="left"/>
      <w:pPr>
        <w:ind w:left="2679" w:hanging="360"/>
      </w:pPr>
      <w:rPr>
        <w:rFonts w:ascii="Courier New" w:hAnsi="Courier New" w:cs="Courier New" w:hint="default"/>
      </w:rPr>
    </w:lvl>
    <w:lvl w:ilvl="2" w:tplc="08090005">
      <w:start w:val="1"/>
      <w:numFmt w:val="bullet"/>
      <w:lvlText w:val=""/>
      <w:lvlJc w:val="left"/>
      <w:pPr>
        <w:ind w:left="3399" w:hanging="360"/>
      </w:pPr>
      <w:rPr>
        <w:rFonts w:ascii="Wingdings" w:hAnsi="Wingdings" w:cs="Wingdings" w:hint="default"/>
      </w:rPr>
    </w:lvl>
    <w:lvl w:ilvl="3" w:tplc="08090001">
      <w:start w:val="1"/>
      <w:numFmt w:val="bullet"/>
      <w:lvlText w:val=""/>
      <w:lvlJc w:val="left"/>
      <w:pPr>
        <w:ind w:left="4119" w:hanging="360"/>
      </w:pPr>
      <w:rPr>
        <w:rFonts w:ascii="Symbol" w:hAnsi="Symbol" w:cs="Symbol" w:hint="default"/>
      </w:rPr>
    </w:lvl>
    <w:lvl w:ilvl="4" w:tplc="08090003">
      <w:start w:val="1"/>
      <w:numFmt w:val="bullet"/>
      <w:lvlText w:val="o"/>
      <w:lvlJc w:val="left"/>
      <w:pPr>
        <w:ind w:left="4839" w:hanging="360"/>
      </w:pPr>
      <w:rPr>
        <w:rFonts w:ascii="Courier New" w:hAnsi="Courier New" w:cs="Courier New" w:hint="default"/>
      </w:rPr>
    </w:lvl>
    <w:lvl w:ilvl="5" w:tplc="08090005">
      <w:start w:val="1"/>
      <w:numFmt w:val="bullet"/>
      <w:lvlText w:val=""/>
      <w:lvlJc w:val="left"/>
      <w:pPr>
        <w:ind w:left="5559" w:hanging="360"/>
      </w:pPr>
      <w:rPr>
        <w:rFonts w:ascii="Wingdings" w:hAnsi="Wingdings" w:cs="Wingdings" w:hint="default"/>
      </w:rPr>
    </w:lvl>
    <w:lvl w:ilvl="6" w:tplc="08090001">
      <w:start w:val="1"/>
      <w:numFmt w:val="bullet"/>
      <w:lvlText w:val=""/>
      <w:lvlJc w:val="left"/>
      <w:pPr>
        <w:ind w:left="6279" w:hanging="360"/>
      </w:pPr>
      <w:rPr>
        <w:rFonts w:ascii="Symbol" w:hAnsi="Symbol" w:cs="Symbol" w:hint="default"/>
      </w:rPr>
    </w:lvl>
    <w:lvl w:ilvl="7" w:tplc="08090003">
      <w:start w:val="1"/>
      <w:numFmt w:val="bullet"/>
      <w:lvlText w:val="o"/>
      <w:lvlJc w:val="left"/>
      <w:pPr>
        <w:ind w:left="6999" w:hanging="360"/>
      </w:pPr>
      <w:rPr>
        <w:rFonts w:ascii="Courier New" w:hAnsi="Courier New" w:cs="Courier New" w:hint="default"/>
      </w:rPr>
    </w:lvl>
    <w:lvl w:ilvl="8" w:tplc="08090005">
      <w:start w:val="1"/>
      <w:numFmt w:val="bullet"/>
      <w:lvlText w:val=""/>
      <w:lvlJc w:val="left"/>
      <w:pPr>
        <w:ind w:left="7719" w:hanging="360"/>
      </w:pPr>
      <w:rPr>
        <w:rFonts w:ascii="Wingdings" w:hAnsi="Wingdings" w:cs="Wingdings" w:hint="default"/>
      </w:rPr>
    </w:lvl>
  </w:abstractNum>
  <w:abstractNum w:abstractNumId="3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8" w15:restartNumberingAfterBreak="0">
    <w:nsid w:val="5284688D"/>
    <w:multiLevelType w:val="multilevel"/>
    <w:tmpl w:val="E0DE28C0"/>
    <w:lvl w:ilvl="0">
      <w:start w:val="1"/>
      <w:numFmt w:val="decimal"/>
      <w:pStyle w:val="2"/>
      <w:lvlText w:val="%1."/>
      <w:lvlJc w:val="left"/>
      <w:pPr>
        <w:tabs>
          <w:tab w:val="num" w:pos="567"/>
        </w:tabs>
        <w:ind w:left="567" w:hanging="567"/>
      </w:pPr>
      <w:rPr>
        <w:rFonts w:ascii="Times New Roman" w:hAnsi="Times New Roman" w:cs="Times New Roman" w:hint="default"/>
        <w:caps w:val="0"/>
        <w:strike w:val="0"/>
        <w:dstrike w:val="0"/>
        <w:shadow w:val="0"/>
        <w:emboss w:val="0"/>
        <w:imprint w:val="0"/>
        <w:vanish w:val="0"/>
        <w:color w:val="000000"/>
        <w:u w:val="none"/>
        <w:vertAlign w:val="baseline"/>
      </w:rPr>
    </w:lvl>
    <w:lvl w:ilvl="1">
      <w:start w:val="1"/>
      <w:numFmt w:val="decimal"/>
      <w:pStyle w:val="3"/>
      <w:lvlText w:val="%1.%2."/>
      <w:lvlJc w:val="left"/>
      <w:pPr>
        <w:tabs>
          <w:tab w:val="num" w:pos="1134"/>
        </w:tabs>
        <w:ind w:left="1134" w:hanging="567"/>
      </w:pPr>
      <w:rPr>
        <w:rFonts w:hint="default"/>
        <w:b w:val="0"/>
        <w:bCs w:val="0"/>
      </w:rPr>
    </w:lvl>
    <w:lvl w:ilvl="2">
      <w:start w:val="1"/>
      <w:numFmt w:val="decimal"/>
      <w:lvlText w:val="%1.%2.%3."/>
      <w:lvlJc w:val="left"/>
      <w:pPr>
        <w:tabs>
          <w:tab w:val="num" w:pos="1985"/>
        </w:tabs>
        <w:ind w:left="1985" w:hanging="851"/>
      </w:pPr>
      <w:rPr>
        <w:rFonts w:hint="default"/>
      </w:rPr>
    </w:lvl>
    <w:lvl w:ilvl="3">
      <w:start w:val="1"/>
      <w:numFmt w:val="decimal"/>
      <w:pStyle w:val="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9"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start w:val="1"/>
      <w:numFmt w:val="lowerLetter"/>
      <w:lvlText w:val="%2."/>
      <w:lvlJc w:val="left"/>
      <w:pPr>
        <w:tabs>
          <w:tab w:val="num" w:pos="1364"/>
        </w:tabs>
        <w:ind w:left="1364" w:hanging="360"/>
      </w:pPr>
    </w:lvl>
    <w:lvl w:ilvl="2" w:tplc="0809001B">
      <w:start w:val="1"/>
      <w:numFmt w:val="lowerRoman"/>
      <w:lvlText w:val="%3."/>
      <w:lvlJc w:val="right"/>
      <w:pPr>
        <w:tabs>
          <w:tab w:val="num" w:pos="2084"/>
        </w:tabs>
        <w:ind w:left="2084" w:hanging="180"/>
      </w:pPr>
    </w:lvl>
    <w:lvl w:ilvl="3" w:tplc="0809000F">
      <w:start w:val="1"/>
      <w:numFmt w:val="decimal"/>
      <w:lvlText w:val="%4."/>
      <w:lvlJc w:val="left"/>
      <w:pPr>
        <w:tabs>
          <w:tab w:val="num" w:pos="2804"/>
        </w:tabs>
        <w:ind w:left="2804" w:hanging="360"/>
      </w:pPr>
    </w:lvl>
    <w:lvl w:ilvl="4" w:tplc="08090019">
      <w:start w:val="1"/>
      <w:numFmt w:val="lowerLetter"/>
      <w:lvlText w:val="%5."/>
      <w:lvlJc w:val="left"/>
      <w:pPr>
        <w:tabs>
          <w:tab w:val="num" w:pos="3524"/>
        </w:tabs>
        <w:ind w:left="3524" w:hanging="360"/>
      </w:pPr>
    </w:lvl>
    <w:lvl w:ilvl="5" w:tplc="0809001B">
      <w:start w:val="1"/>
      <w:numFmt w:val="lowerRoman"/>
      <w:lvlText w:val="%6."/>
      <w:lvlJc w:val="right"/>
      <w:pPr>
        <w:tabs>
          <w:tab w:val="num" w:pos="4244"/>
        </w:tabs>
        <w:ind w:left="4244" w:hanging="180"/>
      </w:pPr>
    </w:lvl>
    <w:lvl w:ilvl="6" w:tplc="0809000F">
      <w:start w:val="1"/>
      <w:numFmt w:val="decimal"/>
      <w:lvlText w:val="%7."/>
      <w:lvlJc w:val="left"/>
      <w:pPr>
        <w:tabs>
          <w:tab w:val="num" w:pos="4964"/>
        </w:tabs>
        <w:ind w:left="4964" w:hanging="360"/>
      </w:pPr>
    </w:lvl>
    <w:lvl w:ilvl="7" w:tplc="08090019">
      <w:start w:val="1"/>
      <w:numFmt w:val="lowerLetter"/>
      <w:lvlText w:val="%8."/>
      <w:lvlJc w:val="left"/>
      <w:pPr>
        <w:tabs>
          <w:tab w:val="num" w:pos="5684"/>
        </w:tabs>
        <w:ind w:left="5684" w:hanging="360"/>
      </w:pPr>
    </w:lvl>
    <w:lvl w:ilvl="8" w:tplc="0809001B">
      <w:start w:val="1"/>
      <w:numFmt w:val="lowerRoman"/>
      <w:lvlText w:val="%9."/>
      <w:lvlJc w:val="right"/>
      <w:pPr>
        <w:tabs>
          <w:tab w:val="num" w:pos="6404"/>
        </w:tabs>
        <w:ind w:left="6404" w:hanging="180"/>
      </w:pPr>
    </w:lvl>
  </w:abstractNum>
  <w:abstractNum w:abstractNumId="40" w15:restartNumberingAfterBreak="0">
    <w:nsid w:val="73CC2EC4"/>
    <w:multiLevelType w:val="hybridMultilevel"/>
    <w:tmpl w:val="D088731A"/>
    <w:lvl w:ilvl="0" w:tplc="4A52A5B6">
      <w:start w:val="1"/>
      <w:numFmt w:val="decimal"/>
      <w:lvlText w:val="%1."/>
      <w:lvlJc w:val="left"/>
      <w:pPr>
        <w:tabs>
          <w:tab w:val="num" w:pos="644"/>
        </w:tabs>
        <w:ind w:left="644"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cs="Times New Roman" w:hint="default"/>
        </w:rPr>
      </w:lvl>
    </w:lvlOverride>
  </w:num>
  <w:num w:numId="27">
    <w:abstractNumId w:val="37"/>
  </w:num>
  <w:num w:numId="28">
    <w:abstractNumId w:val="29"/>
  </w:num>
  <w:num w:numId="29">
    <w:abstractNumId w:val="28"/>
  </w:num>
  <w:num w:numId="30">
    <w:abstractNumId w:val="32"/>
  </w:num>
  <w:num w:numId="31">
    <w:abstractNumId w:val="0"/>
    <w:lvlOverride w:ilvl="0">
      <w:lvl w:ilvl="0">
        <w:numFmt w:val="bullet"/>
        <w:lvlText w:val=""/>
        <w:legacy w:legacy="1" w:legacySpace="0" w:legacyIndent="360"/>
        <w:lvlJc w:val="left"/>
        <w:pPr>
          <w:ind w:hanging="360"/>
        </w:pPr>
        <w:rPr>
          <w:rFonts w:ascii="Symbol" w:hAnsi="Symbol" w:cs="Symbol" w:hint="default"/>
        </w:rPr>
      </w:lvl>
    </w:lvlOverride>
  </w:num>
  <w:num w:numId="32">
    <w:abstractNumId w:val="34"/>
  </w:num>
  <w:num w:numId="33">
    <w:abstractNumId w:val="31"/>
  </w:num>
  <w:num w:numId="34">
    <w:abstractNumId w:val="27"/>
  </w:num>
  <w:num w:numId="35">
    <w:abstractNumId w:val="35"/>
  </w:num>
  <w:num w:numId="36">
    <w:abstractNumId w:val="39"/>
  </w:num>
  <w:num w:numId="37">
    <w:abstractNumId w:val="33"/>
  </w:num>
  <w:num w:numId="38">
    <w:abstractNumId w:val="36"/>
  </w:num>
  <w:num w:numId="39">
    <w:abstractNumId w:val="38"/>
  </w:num>
  <w:num w:numId="40">
    <w:abstractNumId w:val="30"/>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6A1583"/>
    <w:rsid w:val="00001274"/>
    <w:rsid w:val="00003B9B"/>
    <w:rsid w:val="000052CE"/>
    <w:rsid w:val="0000705C"/>
    <w:rsid w:val="00013673"/>
    <w:rsid w:val="00017667"/>
    <w:rsid w:val="00021ECF"/>
    <w:rsid w:val="00024CC9"/>
    <w:rsid w:val="000276DD"/>
    <w:rsid w:val="00027794"/>
    <w:rsid w:val="00030E59"/>
    <w:rsid w:val="0003151B"/>
    <w:rsid w:val="0003310C"/>
    <w:rsid w:val="00036B32"/>
    <w:rsid w:val="000409ED"/>
    <w:rsid w:val="0004450C"/>
    <w:rsid w:val="000479E1"/>
    <w:rsid w:val="000500E4"/>
    <w:rsid w:val="00065477"/>
    <w:rsid w:val="00067C87"/>
    <w:rsid w:val="00071260"/>
    <w:rsid w:val="0007206C"/>
    <w:rsid w:val="000739E4"/>
    <w:rsid w:val="00095C06"/>
    <w:rsid w:val="000A3912"/>
    <w:rsid w:val="000A3F52"/>
    <w:rsid w:val="000B3E45"/>
    <w:rsid w:val="000B6767"/>
    <w:rsid w:val="000B6E6A"/>
    <w:rsid w:val="000B76C2"/>
    <w:rsid w:val="000D1202"/>
    <w:rsid w:val="000D1248"/>
    <w:rsid w:val="000D33A8"/>
    <w:rsid w:val="000D3484"/>
    <w:rsid w:val="000E3C60"/>
    <w:rsid w:val="000E6F0A"/>
    <w:rsid w:val="000F28BC"/>
    <w:rsid w:val="000F6BCC"/>
    <w:rsid w:val="000F7479"/>
    <w:rsid w:val="0010079C"/>
    <w:rsid w:val="001030D5"/>
    <w:rsid w:val="001113A9"/>
    <w:rsid w:val="00111B24"/>
    <w:rsid w:val="00113EC8"/>
    <w:rsid w:val="001156C8"/>
    <w:rsid w:val="001209A2"/>
    <w:rsid w:val="0012104D"/>
    <w:rsid w:val="001232F1"/>
    <w:rsid w:val="00123AE6"/>
    <w:rsid w:val="0013395D"/>
    <w:rsid w:val="00140C26"/>
    <w:rsid w:val="001436FE"/>
    <w:rsid w:val="00157E74"/>
    <w:rsid w:val="001709FB"/>
    <w:rsid w:val="00171D09"/>
    <w:rsid w:val="001738C1"/>
    <w:rsid w:val="00175A7B"/>
    <w:rsid w:val="0018409D"/>
    <w:rsid w:val="00193680"/>
    <w:rsid w:val="0019489B"/>
    <w:rsid w:val="00196D65"/>
    <w:rsid w:val="001A465D"/>
    <w:rsid w:val="001A625B"/>
    <w:rsid w:val="001B417C"/>
    <w:rsid w:val="001B6522"/>
    <w:rsid w:val="001C60D3"/>
    <w:rsid w:val="001C6EF5"/>
    <w:rsid w:val="001D3391"/>
    <w:rsid w:val="001D3C3E"/>
    <w:rsid w:val="001D63EB"/>
    <w:rsid w:val="001D65DB"/>
    <w:rsid w:val="001E1C04"/>
    <w:rsid w:val="001E2E7F"/>
    <w:rsid w:val="001E606D"/>
    <w:rsid w:val="001E69C8"/>
    <w:rsid w:val="001E7B40"/>
    <w:rsid w:val="0020037B"/>
    <w:rsid w:val="00201DD4"/>
    <w:rsid w:val="00203C3D"/>
    <w:rsid w:val="0020534C"/>
    <w:rsid w:val="00207B5C"/>
    <w:rsid w:val="002116E1"/>
    <w:rsid w:val="0021431B"/>
    <w:rsid w:val="0022541B"/>
    <w:rsid w:val="00226AAC"/>
    <w:rsid w:val="00236399"/>
    <w:rsid w:val="00242A03"/>
    <w:rsid w:val="0024766C"/>
    <w:rsid w:val="00247CE9"/>
    <w:rsid w:val="0025771A"/>
    <w:rsid w:val="00265345"/>
    <w:rsid w:val="00271A86"/>
    <w:rsid w:val="00281A2D"/>
    <w:rsid w:val="00286429"/>
    <w:rsid w:val="0029238F"/>
    <w:rsid w:val="00293121"/>
    <w:rsid w:val="00293646"/>
    <w:rsid w:val="00293E6A"/>
    <w:rsid w:val="002A5E19"/>
    <w:rsid w:val="002B09FA"/>
    <w:rsid w:val="002B373C"/>
    <w:rsid w:val="002B405E"/>
    <w:rsid w:val="002C0C64"/>
    <w:rsid w:val="002C1960"/>
    <w:rsid w:val="002C2191"/>
    <w:rsid w:val="002C4DD9"/>
    <w:rsid w:val="002C608B"/>
    <w:rsid w:val="002C6607"/>
    <w:rsid w:val="002C6A2D"/>
    <w:rsid w:val="002C763C"/>
    <w:rsid w:val="002D3376"/>
    <w:rsid w:val="002D6AEA"/>
    <w:rsid w:val="002E3C0E"/>
    <w:rsid w:val="002F2BB0"/>
    <w:rsid w:val="002F2E08"/>
    <w:rsid w:val="002F4277"/>
    <w:rsid w:val="00316749"/>
    <w:rsid w:val="00323F49"/>
    <w:rsid w:val="00331347"/>
    <w:rsid w:val="00331DE3"/>
    <w:rsid w:val="003403E6"/>
    <w:rsid w:val="00340A92"/>
    <w:rsid w:val="003466C7"/>
    <w:rsid w:val="003479A1"/>
    <w:rsid w:val="00352A1E"/>
    <w:rsid w:val="00352BD7"/>
    <w:rsid w:val="0035671A"/>
    <w:rsid w:val="00357322"/>
    <w:rsid w:val="00361FA0"/>
    <w:rsid w:val="00362F0A"/>
    <w:rsid w:val="003741C4"/>
    <w:rsid w:val="00374F70"/>
    <w:rsid w:val="00375879"/>
    <w:rsid w:val="0038267A"/>
    <w:rsid w:val="00394974"/>
    <w:rsid w:val="0039698B"/>
    <w:rsid w:val="003A4AA0"/>
    <w:rsid w:val="003A4D6E"/>
    <w:rsid w:val="003A501D"/>
    <w:rsid w:val="003C611E"/>
    <w:rsid w:val="003D05B6"/>
    <w:rsid w:val="003D07F7"/>
    <w:rsid w:val="003D1D68"/>
    <w:rsid w:val="003D33EA"/>
    <w:rsid w:val="003D56FD"/>
    <w:rsid w:val="003D7652"/>
    <w:rsid w:val="003E20A9"/>
    <w:rsid w:val="003E2A27"/>
    <w:rsid w:val="003E3386"/>
    <w:rsid w:val="003E4EE5"/>
    <w:rsid w:val="003F1149"/>
    <w:rsid w:val="004008A2"/>
    <w:rsid w:val="00403FD1"/>
    <w:rsid w:val="004121CB"/>
    <w:rsid w:val="004127FB"/>
    <w:rsid w:val="00416ECF"/>
    <w:rsid w:val="0041770C"/>
    <w:rsid w:val="0043250C"/>
    <w:rsid w:val="00434948"/>
    <w:rsid w:val="00450F3C"/>
    <w:rsid w:val="00454F08"/>
    <w:rsid w:val="0046639B"/>
    <w:rsid w:val="004668A3"/>
    <w:rsid w:val="004712BF"/>
    <w:rsid w:val="0047649B"/>
    <w:rsid w:val="0048024B"/>
    <w:rsid w:val="0048060C"/>
    <w:rsid w:val="004A0804"/>
    <w:rsid w:val="004B2A95"/>
    <w:rsid w:val="004B4D23"/>
    <w:rsid w:val="004B7DBA"/>
    <w:rsid w:val="004C1967"/>
    <w:rsid w:val="004C2C84"/>
    <w:rsid w:val="004D029F"/>
    <w:rsid w:val="004D3B07"/>
    <w:rsid w:val="004D5215"/>
    <w:rsid w:val="004D5C1A"/>
    <w:rsid w:val="004D7497"/>
    <w:rsid w:val="004E3838"/>
    <w:rsid w:val="004E50C2"/>
    <w:rsid w:val="004E5437"/>
    <w:rsid w:val="00504C12"/>
    <w:rsid w:val="00505A18"/>
    <w:rsid w:val="005067DE"/>
    <w:rsid w:val="005100BA"/>
    <w:rsid w:val="0051093F"/>
    <w:rsid w:val="005138DD"/>
    <w:rsid w:val="0052037F"/>
    <w:rsid w:val="00531FAC"/>
    <w:rsid w:val="00534142"/>
    <w:rsid w:val="00535522"/>
    <w:rsid w:val="005400B1"/>
    <w:rsid w:val="00540A8D"/>
    <w:rsid w:val="005434A0"/>
    <w:rsid w:val="00544ABD"/>
    <w:rsid w:val="00545E82"/>
    <w:rsid w:val="00546277"/>
    <w:rsid w:val="00560CD6"/>
    <w:rsid w:val="00561A4D"/>
    <w:rsid w:val="00562B3F"/>
    <w:rsid w:val="00564E88"/>
    <w:rsid w:val="00566935"/>
    <w:rsid w:val="005672E0"/>
    <w:rsid w:val="00567E8A"/>
    <w:rsid w:val="00573A8B"/>
    <w:rsid w:val="00577849"/>
    <w:rsid w:val="00580448"/>
    <w:rsid w:val="00585213"/>
    <w:rsid w:val="005926F2"/>
    <w:rsid w:val="00593AEF"/>
    <w:rsid w:val="005A6863"/>
    <w:rsid w:val="005B13FB"/>
    <w:rsid w:val="005B6987"/>
    <w:rsid w:val="005C2BBE"/>
    <w:rsid w:val="005D1F25"/>
    <w:rsid w:val="005D4CA5"/>
    <w:rsid w:val="005D7F42"/>
    <w:rsid w:val="005F1DFB"/>
    <w:rsid w:val="00600B9F"/>
    <w:rsid w:val="00607BED"/>
    <w:rsid w:val="00610073"/>
    <w:rsid w:val="00614B85"/>
    <w:rsid w:val="006158C3"/>
    <w:rsid w:val="0061654D"/>
    <w:rsid w:val="00617BD2"/>
    <w:rsid w:val="00630CB1"/>
    <w:rsid w:val="0063245A"/>
    <w:rsid w:val="006347C6"/>
    <w:rsid w:val="006352C2"/>
    <w:rsid w:val="00636089"/>
    <w:rsid w:val="00640438"/>
    <w:rsid w:val="006414A0"/>
    <w:rsid w:val="0064675B"/>
    <w:rsid w:val="00650C52"/>
    <w:rsid w:val="0065331F"/>
    <w:rsid w:val="00654F56"/>
    <w:rsid w:val="00665683"/>
    <w:rsid w:val="00670846"/>
    <w:rsid w:val="00672155"/>
    <w:rsid w:val="006747B7"/>
    <w:rsid w:val="006851DC"/>
    <w:rsid w:val="006A1583"/>
    <w:rsid w:val="006A4856"/>
    <w:rsid w:val="006A605D"/>
    <w:rsid w:val="006A6391"/>
    <w:rsid w:val="006A72D8"/>
    <w:rsid w:val="006B13A4"/>
    <w:rsid w:val="006B1404"/>
    <w:rsid w:val="006B31D5"/>
    <w:rsid w:val="006C2902"/>
    <w:rsid w:val="006C3473"/>
    <w:rsid w:val="006C39C2"/>
    <w:rsid w:val="006C3AA9"/>
    <w:rsid w:val="006C6E51"/>
    <w:rsid w:val="006C6F49"/>
    <w:rsid w:val="006D2C60"/>
    <w:rsid w:val="006D50C0"/>
    <w:rsid w:val="006D667D"/>
    <w:rsid w:val="006D78C0"/>
    <w:rsid w:val="006E1EEB"/>
    <w:rsid w:val="006E3D84"/>
    <w:rsid w:val="006E469C"/>
    <w:rsid w:val="006E478B"/>
    <w:rsid w:val="006F5E74"/>
    <w:rsid w:val="007028AF"/>
    <w:rsid w:val="00705048"/>
    <w:rsid w:val="00710407"/>
    <w:rsid w:val="0071429C"/>
    <w:rsid w:val="007257B1"/>
    <w:rsid w:val="00730739"/>
    <w:rsid w:val="00732072"/>
    <w:rsid w:val="00733C1A"/>
    <w:rsid w:val="00744CD3"/>
    <w:rsid w:val="00746B08"/>
    <w:rsid w:val="00746DC8"/>
    <w:rsid w:val="00760187"/>
    <w:rsid w:val="007611B2"/>
    <w:rsid w:val="00767522"/>
    <w:rsid w:val="007825B0"/>
    <w:rsid w:val="00786193"/>
    <w:rsid w:val="00787C1D"/>
    <w:rsid w:val="00787CE3"/>
    <w:rsid w:val="007A042A"/>
    <w:rsid w:val="007A60DB"/>
    <w:rsid w:val="007C0451"/>
    <w:rsid w:val="007C334B"/>
    <w:rsid w:val="007C3E40"/>
    <w:rsid w:val="007D286E"/>
    <w:rsid w:val="007D4921"/>
    <w:rsid w:val="007E0F9E"/>
    <w:rsid w:val="007E7450"/>
    <w:rsid w:val="007F1334"/>
    <w:rsid w:val="007F1B5E"/>
    <w:rsid w:val="007F61B8"/>
    <w:rsid w:val="0080433E"/>
    <w:rsid w:val="00806702"/>
    <w:rsid w:val="00817C91"/>
    <w:rsid w:val="00820358"/>
    <w:rsid w:val="00822DB6"/>
    <w:rsid w:val="00826090"/>
    <w:rsid w:val="00826197"/>
    <w:rsid w:val="008304F2"/>
    <w:rsid w:val="00836A5E"/>
    <w:rsid w:val="00840516"/>
    <w:rsid w:val="008418D4"/>
    <w:rsid w:val="00843337"/>
    <w:rsid w:val="00843380"/>
    <w:rsid w:val="008435D9"/>
    <w:rsid w:val="00852E20"/>
    <w:rsid w:val="00853BB8"/>
    <w:rsid w:val="008546F8"/>
    <w:rsid w:val="00855006"/>
    <w:rsid w:val="00865889"/>
    <w:rsid w:val="00875CC1"/>
    <w:rsid w:val="00882AAC"/>
    <w:rsid w:val="008835B2"/>
    <w:rsid w:val="00885ACA"/>
    <w:rsid w:val="00886DC3"/>
    <w:rsid w:val="00886EFB"/>
    <w:rsid w:val="0088725C"/>
    <w:rsid w:val="008A3391"/>
    <w:rsid w:val="008A6648"/>
    <w:rsid w:val="008B1642"/>
    <w:rsid w:val="008C4766"/>
    <w:rsid w:val="008D20F5"/>
    <w:rsid w:val="008D495A"/>
    <w:rsid w:val="008D6E19"/>
    <w:rsid w:val="008E017E"/>
    <w:rsid w:val="008E1332"/>
    <w:rsid w:val="008E3929"/>
    <w:rsid w:val="008F0FC4"/>
    <w:rsid w:val="008F3D1E"/>
    <w:rsid w:val="008F793F"/>
    <w:rsid w:val="00912D0C"/>
    <w:rsid w:val="00913524"/>
    <w:rsid w:val="00915B13"/>
    <w:rsid w:val="009176B7"/>
    <w:rsid w:val="009205A6"/>
    <w:rsid w:val="00921D12"/>
    <w:rsid w:val="00924671"/>
    <w:rsid w:val="00925EA6"/>
    <w:rsid w:val="009352FB"/>
    <w:rsid w:val="0094368C"/>
    <w:rsid w:val="00944B79"/>
    <w:rsid w:val="009468F1"/>
    <w:rsid w:val="00960FA5"/>
    <w:rsid w:val="009625F2"/>
    <w:rsid w:val="00963642"/>
    <w:rsid w:val="00970202"/>
    <w:rsid w:val="009709C6"/>
    <w:rsid w:val="00973479"/>
    <w:rsid w:val="0099352D"/>
    <w:rsid w:val="0099467D"/>
    <w:rsid w:val="009947F3"/>
    <w:rsid w:val="009A0368"/>
    <w:rsid w:val="009A1C41"/>
    <w:rsid w:val="009A347C"/>
    <w:rsid w:val="009A5F7F"/>
    <w:rsid w:val="009B0BBA"/>
    <w:rsid w:val="009C2BB8"/>
    <w:rsid w:val="009D2BCB"/>
    <w:rsid w:val="009E0724"/>
    <w:rsid w:val="009E5C9A"/>
    <w:rsid w:val="009F071C"/>
    <w:rsid w:val="009F2A5E"/>
    <w:rsid w:val="009F3248"/>
    <w:rsid w:val="009F4216"/>
    <w:rsid w:val="009F4A26"/>
    <w:rsid w:val="009F6BFA"/>
    <w:rsid w:val="00A04F2C"/>
    <w:rsid w:val="00A05750"/>
    <w:rsid w:val="00A1223F"/>
    <w:rsid w:val="00A220BC"/>
    <w:rsid w:val="00A24CEB"/>
    <w:rsid w:val="00A25662"/>
    <w:rsid w:val="00A25DEE"/>
    <w:rsid w:val="00A336A0"/>
    <w:rsid w:val="00A35CE3"/>
    <w:rsid w:val="00A374F1"/>
    <w:rsid w:val="00A4348C"/>
    <w:rsid w:val="00A44A71"/>
    <w:rsid w:val="00A469AD"/>
    <w:rsid w:val="00A506DB"/>
    <w:rsid w:val="00A50FE0"/>
    <w:rsid w:val="00A53057"/>
    <w:rsid w:val="00A535F1"/>
    <w:rsid w:val="00A53A9E"/>
    <w:rsid w:val="00A547F9"/>
    <w:rsid w:val="00A54DEB"/>
    <w:rsid w:val="00A5675F"/>
    <w:rsid w:val="00A6061C"/>
    <w:rsid w:val="00A61045"/>
    <w:rsid w:val="00A63797"/>
    <w:rsid w:val="00A771F3"/>
    <w:rsid w:val="00A77260"/>
    <w:rsid w:val="00A82EA3"/>
    <w:rsid w:val="00A856FB"/>
    <w:rsid w:val="00A90F89"/>
    <w:rsid w:val="00A90FA5"/>
    <w:rsid w:val="00A914D0"/>
    <w:rsid w:val="00A94085"/>
    <w:rsid w:val="00AA1E82"/>
    <w:rsid w:val="00AA3CA7"/>
    <w:rsid w:val="00AA679C"/>
    <w:rsid w:val="00AA7EF4"/>
    <w:rsid w:val="00AB60B0"/>
    <w:rsid w:val="00AB6972"/>
    <w:rsid w:val="00AC2A69"/>
    <w:rsid w:val="00AC4ADE"/>
    <w:rsid w:val="00AC4F63"/>
    <w:rsid w:val="00AD5857"/>
    <w:rsid w:val="00AE70EF"/>
    <w:rsid w:val="00AF2880"/>
    <w:rsid w:val="00AF2BF3"/>
    <w:rsid w:val="00AF346B"/>
    <w:rsid w:val="00AF3A84"/>
    <w:rsid w:val="00AF3DC9"/>
    <w:rsid w:val="00AF46E5"/>
    <w:rsid w:val="00AF6892"/>
    <w:rsid w:val="00B00D3E"/>
    <w:rsid w:val="00B07516"/>
    <w:rsid w:val="00B11901"/>
    <w:rsid w:val="00B27FCF"/>
    <w:rsid w:val="00B3043F"/>
    <w:rsid w:val="00B304FB"/>
    <w:rsid w:val="00B33EE6"/>
    <w:rsid w:val="00B34EFF"/>
    <w:rsid w:val="00B41887"/>
    <w:rsid w:val="00B56C33"/>
    <w:rsid w:val="00B60283"/>
    <w:rsid w:val="00B744CC"/>
    <w:rsid w:val="00B85132"/>
    <w:rsid w:val="00B90DAE"/>
    <w:rsid w:val="00BA59E6"/>
    <w:rsid w:val="00BB00EF"/>
    <w:rsid w:val="00BC3573"/>
    <w:rsid w:val="00BC728E"/>
    <w:rsid w:val="00BD5CA9"/>
    <w:rsid w:val="00BD703A"/>
    <w:rsid w:val="00BE163C"/>
    <w:rsid w:val="00BE7D1B"/>
    <w:rsid w:val="00BE7E61"/>
    <w:rsid w:val="00BF3D97"/>
    <w:rsid w:val="00C06A10"/>
    <w:rsid w:val="00C1014F"/>
    <w:rsid w:val="00C208E4"/>
    <w:rsid w:val="00C229E7"/>
    <w:rsid w:val="00C324B2"/>
    <w:rsid w:val="00C33DD4"/>
    <w:rsid w:val="00C33DDD"/>
    <w:rsid w:val="00C34DCC"/>
    <w:rsid w:val="00C418C2"/>
    <w:rsid w:val="00C5100C"/>
    <w:rsid w:val="00C65475"/>
    <w:rsid w:val="00C66742"/>
    <w:rsid w:val="00C7157B"/>
    <w:rsid w:val="00C87E06"/>
    <w:rsid w:val="00C91530"/>
    <w:rsid w:val="00C92798"/>
    <w:rsid w:val="00C96580"/>
    <w:rsid w:val="00CA37DD"/>
    <w:rsid w:val="00CA7979"/>
    <w:rsid w:val="00CB04FA"/>
    <w:rsid w:val="00CB2BDA"/>
    <w:rsid w:val="00CB3A64"/>
    <w:rsid w:val="00CB5AF0"/>
    <w:rsid w:val="00CB6996"/>
    <w:rsid w:val="00CC08EB"/>
    <w:rsid w:val="00CC4E2F"/>
    <w:rsid w:val="00CC7A54"/>
    <w:rsid w:val="00CD4C95"/>
    <w:rsid w:val="00CD6592"/>
    <w:rsid w:val="00CD710A"/>
    <w:rsid w:val="00CE338B"/>
    <w:rsid w:val="00CF00EC"/>
    <w:rsid w:val="00CF76D7"/>
    <w:rsid w:val="00D0024B"/>
    <w:rsid w:val="00D079E8"/>
    <w:rsid w:val="00D15690"/>
    <w:rsid w:val="00D172B1"/>
    <w:rsid w:val="00D22081"/>
    <w:rsid w:val="00D225CC"/>
    <w:rsid w:val="00D26DAE"/>
    <w:rsid w:val="00D27C2B"/>
    <w:rsid w:val="00D30882"/>
    <w:rsid w:val="00D30AC7"/>
    <w:rsid w:val="00D31DE7"/>
    <w:rsid w:val="00D3230A"/>
    <w:rsid w:val="00D366CE"/>
    <w:rsid w:val="00D417CC"/>
    <w:rsid w:val="00D4238C"/>
    <w:rsid w:val="00D43514"/>
    <w:rsid w:val="00D46BFA"/>
    <w:rsid w:val="00D51F88"/>
    <w:rsid w:val="00D53FDB"/>
    <w:rsid w:val="00D60274"/>
    <w:rsid w:val="00D63B22"/>
    <w:rsid w:val="00D64634"/>
    <w:rsid w:val="00D67D12"/>
    <w:rsid w:val="00D70228"/>
    <w:rsid w:val="00D712D7"/>
    <w:rsid w:val="00D74257"/>
    <w:rsid w:val="00D74BBC"/>
    <w:rsid w:val="00D77188"/>
    <w:rsid w:val="00D85D0B"/>
    <w:rsid w:val="00D934F1"/>
    <w:rsid w:val="00D93D75"/>
    <w:rsid w:val="00D9595F"/>
    <w:rsid w:val="00D967AD"/>
    <w:rsid w:val="00DA7338"/>
    <w:rsid w:val="00DB1A9D"/>
    <w:rsid w:val="00DB706D"/>
    <w:rsid w:val="00DC03CA"/>
    <w:rsid w:val="00DC1463"/>
    <w:rsid w:val="00DC1A6C"/>
    <w:rsid w:val="00DC1D8C"/>
    <w:rsid w:val="00DC2049"/>
    <w:rsid w:val="00DC39E7"/>
    <w:rsid w:val="00DD140D"/>
    <w:rsid w:val="00DD16D0"/>
    <w:rsid w:val="00DD4376"/>
    <w:rsid w:val="00DD6279"/>
    <w:rsid w:val="00DD7446"/>
    <w:rsid w:val="00DE04F3"/>
    <w:rsid w:val="00DE4710"/>
    <w:rsid w:val="00DE7660"/>
    <w:rsid w:val="00DF21A0"/>
    <w:rsid w:val="00DF391B"/>
    <w:rsid w:val="00DF7AD2"/>
    <w:rsid w:val="00E04CA2"/>
    <w:rsid w:val="00E05E9A"/>
    <w:rsid w:val="00E0635C"/>
    <w:rsid w:val="00E10216"/>
    <w:rsid w:val="00E1322F"/>
    <w:rsid w:val="00E21A00"/>
    <w:rsid w:val="00E23824"/>
    <w:rsid w:val="00E26B57"/>
    <w:rsid w:val="00E342CD"/>
    <w:rsid w:val="00E363CA"/>
    <w:rsid w:val="00E444F6"/>
    <w:rsid w:val="00E52400"/>
    <w:rsid w:val="00E524DE"/>
    <w:rsid w:val="00E55A57"/>
    <w:rsid w:val="00E575D1"/>
    <w:rsid w:val="00E63AF4"/>
    <w:rsid w:val="00E7122D"/>
    <w:rsid w:val="00E7126E"/>
    <w:rsid w:val="00E7201E"/>
    <w:rsid w:val="00E754B0"/>
    <w:rsid w:val="00E87568"/>
    <w:rsid w:val="00E927F4"/>
    <w:rsid w:val="00E93B7B"/>
    <w:rsid w:val="00E970A5"/>
    <w:rsid w:val="00EA36E6"/>
    <w:rsid w:val="00EA4D3D"/>
    <w:rsid w:val="00EA5A37"/>
    <w:rsid w:val="00EA6D5D"/>
    <w:rsid w:val="00EB053C"/>
    <w:rsid w:val="00EB3EA6"/>
    <w:rsid w:val="00ED1ED4"/>
    <w:rsid w:val="00ED7F16"/>
    <w:rsid w:val="00EE4998"/>
    <w:rsid w:val="00F01EEE"/>
    <w:rsid w:val="00F026D2"/>
    <w:rsid w:val="00F041AF"/>
    <w:rsid w:val="00F04931"/>
    <w:rsid w:val="00F21E94"/>
    <w:rsid w:val="00F22059"/>
    <w:rsid w:val="00F2260E"/>
    <w:rsid w:val="00F23D9D"/>
    <w:rsid w:val="00F25DFD"/>
    <w:rsid w:val="00F274BD"/>
    <w:rsid w:val="00F30F85"/>
    <w:rsid w:val="00F3325F"/>
    <w:rsid w:val="00F3707E"/>
    <w:rsid w:val="00F43DC5"/>
    <w:rsid w:val="00F47035"/>
    <w:rsid w:val="00F51A2E"/>
    <w:rsid w:val="00F56507"/>
    <w:rsid w:val="00F56EFF"/>
    <w:rsid w:val="00F63479"/>
    <w:rsid w:val="00F6358B"/>
    <w:rsid w:val="00F66BAD"/>
    <w:rsid w:val="00F671C7"/>
    <w:rsid w:val="00F70A03"/>
    <w:rsid w:val="00F727E2"/>
    <w:rsid w:val="00F72879"/>
    <w:rsid w:val="00F77B1F"/>
    <w:rsid w:val="00F83B91"/>
    <w:rsid w:val="00F84F64"/>
    <w:rsid w:val="00F92F64"/>
    <w:rsid w:val="00F93C3A"/>
    <w:rsid w:val="00F964EE"/>
    <w:rsid w:val="00FA1819"/>
    <w:rsid w:val="00FA7B80"/>
    <w:rsid w:val="00FB21DC"/>
    <w:rsid w:val="00FC0F2D"/>
    <w:rsid w:val="00FC5AE6"/>
    <w:rsid w:val="00FC6842"/>
    <w:rsid w:val="00FD2D06"/>
    <w:rsid w:val="00FE2218"/>
    <w:rsid w:val="00FE3EBB"/>
    <w:rsid w:val="00FE54CE"/>
    <w:rsid w:val="00FE737F"/>
    <w:rsid w:val="00FE7460"/>
    <w:rsid w:val="00FF0FF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35673F9-E555-4E27-AF66-92333C500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61C"/>
    <w:pPr>
      <w:widowControl w:val="0"/>
      <w:spacing w:before="100" w:after="100"/>
    </w:pPr>
    <w:rPr>
      <w:sz w:val="24"/>
      <w:szCs w:val="24"/>
      <w:lang w:val="en-US" w:eastAsia="en-US"/>
    </w:rPr>
  </w:style>
  <w:style w:type="paragraph" w:styleId="2">
    <w:name w:val="heading 2"/>
    <w:basedOn w:val="a"/>
    <w:next w:val="a"/>
    <w:link w:val="20"/>
    <w:autoRedefine/>
    <w:uiPriority w:val="99"/>
    <w:qFormat/>
    <w:rsid w:val="00A90F89"/>
    <w:pPr>
      <w:keepNext/>
      <w:widowControl/>
      <w:numPr>
        <w:numId w:val="39"/>
      </w:numPr>
      <w:spacing w:before="240" w:after="120"/>
      <w:jc w:val="both"/>
      <w:outlineLvl w:val="1"/>
    </w:pPr>
    <w:rPr>
      <w:b/>
      <w:bCs/>
      <w:sz w:val="22"/>
      <w:szCs w:val="22"/>
      <w:lang w:val="bg-BG"/>
    </w:rPr>
  </w:style>
  <w:style w:type="paragraph" w:styleId="3">
    <w:name w:val="heading 3"/>
    <w:basedOn w:val="a"/>
    <w:next w:val="a"/>
    <w:link w:val="30"/>
    <w:uiPriority w:val="99"/>
    <w:qFormat/>
    <w:rsid w:val="00A90F89"/>
    <w:pPr>
      <w:widowControl/>
      <w:numPr>
        <w:ilvl w:val="1"/>
        <w:numId w:val="39"/>
      </w:numPr>
      <w:spacing w:before="240" w:after="120"/>
      <w:jc w:val="both"/>
      <w:outlineLvl w:val="2"/>
    </w:pPr>
    <w:rPr>
      <w:sz w:val="22"/>
      <w:szCs w:val="22"/>
      <w:lang w:val="bg-BG"/>
    </w:rPr>
  </w:style>
  <w:style w:type="paragraph" w:styleId="4">
    <w:name w:val="heading 4"/>
    <w:basedOn w:val="a"/>
    <w:next w:val="a"/>
    <w:link w:val="40"/>
    <w:autoRedefine/>
    <w:uiPriority w:val="99"/>
    <w:qFormat/>
    <w:rsid w:val="0064675B"/>
    <w:pPr>
      <w:widowControl/>
      <w:spacing w:before="120" w:after="120"/>
      <w:ind w:left="1440"/>
      <w:jc w:val="both"/>
      <w:outlineLvl w:val="3"/>
    </w:pPr>
    <w:rPr>
      <w:sz w:val="22"/>
      <w:szCs w:val="22"/>
      <w:lang w:val="bg-BG"/>
    </w:rPr>
  </w:style>
  <w:style w:type="paragraph" w:styleId="5">
    <w:name w:val="heading 5"/>
    <w:basedOn w:val="a"/>
    <w:next w:val="a"/>
    <w:link w:val="50"/>
    <w:uiPriority w:val="99"/>
    <w:qFormat/>
    <w:rsid w:val="00A90F89"/>
    <w:pPr>
      <w:widowControl/>
      <w:numPr>
        <w:ilvl w:val="3"/>
        <w:numId w:val="39"/>
      </w:numPr>
      <w:spacing w:before="240" w:after="120"/>
      <w:jc w:val="both"/>
      <w:outlineLvl w:val="4"/>
    </w:pPr>
    <w:rPr>
      <w:sz w:val="22"/>
      <w:szCs w:val="22"/>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лавие 2 Знак"/>
    <w:basedOn w:val="a0"/>
    <w:link w:val="2"/>
    <w:uiPriority w:val="99"/>
    <w:locked/>
    <w:rsid w:val="00A90F89"/>
    <w:rPr>
      <w:b/>
      <w:bCs/>
      <w:snapToGrid w:val="0"/>
      <w:sz w:val="22"/>
      <w:szCs w:val="22"/>
      <w:lang w:eastAsia="en-US"/>
    </w:rPr>
  </w:style>
  <w:style w:type="character" w:customStyle="1" w:styleId="30">
    <w:name w:val="Заглавие 3 Знак"/>
    <w:basedOn w:val="a0"/>
    <w:link w:val="3"/>
    <w:uiPriority w:val="99"/>
    <w:locked/>
    <w:rsid w:val="00A90F89"/>
    <w:rPr>
      <w:sz w:val="22"/>
      <w:szCs w:val="22"/>
      <w:lang w:eastAsia="en-US"/>
    </w:rPr>
  </w:style>
  <w:style w:type="character" w:customStyle="1" w:styleId="40">
    <w:name w:val="Заглавие 4 Знак"/>
    <w:basedOn w:val="a0"/>
    <w:link w:val="4"/>
    <w:uiPriority w:val="99"/>
    <w:locked/>
    <w:rsid w:val="0064675B"/>
    <w:rPr>
      <w:snapToGrid w:val="0"/>
      <w:sz w:val="22"/>
      <w:szCs w:val="22"/>
      <w:lang w:eastAsia="en-US"/>
    </w:rPr>
  </w:style>
  <w:style w:type="character" w:customStyle="1" w:styleId="50">
    <w:name w:val="Заглавие 5 Знак"/>
    <w:basedOn w:val="a0"/>
    <w:link w:val="5"/>
    <w:uiPriority w:val="99"/>
    <w:locked/>
    <w:rsid w:val="00A90F89"/>
    <w:rPr>
      <w:snapToGrid w:val="0"/>
      <w:sz w:val="22"/>
      <w:szCs w:val="22"/>
      <w:lang w:eastAsia="en-US"/>
    </w:rPr>
  </w:style>
  <w:style w:type="paragraph" w:customStyle="1" w:styleId="DefinitionTerm">
    <w:name w:val="Definition Term"/>
    <w:basedOn w:val="a"/>
    <w:next w:val="DefinitionList"/>
    <w:uiPriority w:val="99"/>
    <w:rsid w:val="00A6061C"/>
    <w:pPr>
      <w:spacing w:before="0" w:after="0"/>
    </w:pPr>
  </w:style>
  <w:style w:type="paragraph" w:customStyle="1" w:styleId="DefinitionList">
    <w:name w:val="Definition List"/>
    <w:basedOn w:val="a"/>
    <w:next w:val="DefinitionTerm"/>
    <w:uiPriority w:val="99"/>
    <w:rsid w:val="00A6061C"/>
    <w:pPr>
      <w:spacing w:before="0" w:after="0"/>
      <w:ind w:left="360"/>
    </w:pPr>
  </w:style>
  <w:style w:type="character" w:customStyle="1" w:styleId="Definition">
    <w:name w:val="Definition"/>
    <w:uiPriority w:val="99"/>
    <w:rsid w:val="00A6061C"/>
    <w:rPr>
      <w:i/>
      <w:iCs/>
    </w:rPr>
  </w:style>
  <w:style w:type="paragraph" w:customStyle="1" w:styleId="H1">
    <w:name w:val="H1"/>
    <w:basedOn w:val="a"/>
    <w:next w:val="a"/>
    <w:uiPriority w:val="99"/>
    <w:rsid w:val="00A6061C"/>
    <w:pPr>
      <w:keepNext/>
      <w:outlineLvl w:val="1"/>
    </w:pPr>
    <w:rPr>
      <w:b/>
      <w:bCs/>
      <w:kern w:val="36"/>
      <w:sz w:val="48"/>
      <w:szCs w:val="48"/>
    </w:rPr>
  </w:style>
  <w:style w:type="paragraph" w:customStyle="1" w:styleId="H2">
    <w:name w:val="H2"/>
    <w:basedOn w:val="a"/>
    <w:next w:val="a"/>
    <w:uiPriority w:val="99"/>
    <w:rsid w:val="00A6061C"/>
    <w:pPr>
      <w:keepNext/>
      <w:outlineLvl w:val="2"/>
    </w:pPr>
    <w:rPr>
      <w:b/>
      <w:bCs/>
      <w:sz w:val="36"/>
      <w:szCs w:val="36"/>
    </w:rPr>
  </w:style>
  <w:style w:type="paragraph" w:customStyle="1" w:styleId="H3">
    <w:name w:val="H3"/>
    <w:basedOn w:val="a"/>
    <w:next w:val="a"/>
    <w:uiPriority w:val="99"/>
    <w:rsid w:val="00A6061C"/>
    <w:pPr>
      <w:keepNext/>
      <w:outlineLvl w:val="3"/>
    </w:pPr>
    <w:rPr>
      <w:b/>
      <w:bCs/>
      <w:sz w:val="28"/>
      <w:szCs w:val="28"/>
    </w:rPr>
  </w:style>
  <w:style w:type="paragraph" w:customStyle="1" w:styleId="H4">
    <w:name w:val="H4"/>
    <w:basedOn w:val="a"/>
    <w:next w:val="a"/>
    <w:uiPriority w:val="99"/>
    <w:rsid w:val="00A6061C"/>
    <w:pPr>
      <w:keepNext/>
      <w:outlineLvl w:val="4"/>
    </w:pPr>
    <w:rPr>
      <w:b/>
      <w:bCs/>
    </w:rPr>
  </w:style>
  <w:style w:type="paragraph" w:customStyle="1" w:styleId="H5">
    <w:name w:val="H5"/>
    <w:basedOn w:val="a"/>
    <w:next w:val="a"/>
    <w:uiPriority w:val="99"/>
    <w:rsid w:val="00A6061C"/>
    <w:pPr>
      <w:keepNext/>
      <w:outlineLvl w:val="5"/>
    </w:pPr>
    <w:rPr>
      <w:b/>
      <w:bCs/>
      <w:sz w:val="20"/>
      <w:szCs w:val="20"/>
    </w:rPr>
  </w:style>
  <w:style w:type="paragraph" w:customStyle="1" w:styleId="H6">
    <w:name w:val="H6"/>
    <w:basedOn w:val="a"/>
    <w:next w:val="a"/>
    <w:uiPriority w:val="99"/>
    <w:rsid w:val="00A6061C"/>
    <w:pPr>
      <w:keepNext/>
      <w:outlineLvl w:val="6"/>
    </w:pPr>
    <w:rPr>
      <w:b/>
      <w:bCs/>
      <w:sz w:val="16"/>
      <w:szCs w:val="16"/>
    </w:rPr>
  </w:style>
  <w:style w:type="paragraph" w:customStyle="1" w:styleId="Address">
    <w:name w:val="Address"/>
    <w:basedOn w:val="a"/>
    <w:next w:val="a"/>
    <w:uiPriority w:val="99"/>
    <w:rsid w:val="00A6061C"/>
    <w:pPr>
      <w:spacing w:before="0" w:after="0"/>
    </w:pPr>
    <w:rPr>
      <w:i/>
      <w:iCs/>
    </w:rPr>
  </w:style>
  <w:style w:type="paragraph" w:customStyle="1" w:styleId="Blockquote">
    <w:name w:val="Blockquote"/>
    <w:basedOn w:val="a"/>
    <w:rsid w:val="00A6061C"/>
    <w:pPr>
      <w:ind w:left="360" w:right="360"/>
    </w:pPr>
  </w:style>
  <w:style w:type="character" w:customStyle="1" w:styleId="CITE">
    <w:name w:val="CITE"/>
    <w:uiPriority w:val="99"/>
    <w:rsid w:val="00A6061C"/>
    <w:rPr>
      <w:i/>
      <w:iCs/>
    </w:rPr>
  </w:style>
  <w:style w:type="character" w:customStyle="1" w:styleId="CODE">
    <w:name w:val="CODE"/>
    <w:uiPriority w:val="99"/>
    <w:rsid w:val="00A6061C"/>
    <w:rPr>
      <w:rFonts w:ascii="Courier New" w:hAnsi="Courier New" w:cs="Courier New"/>
      <w:sz w:val="20"/>
      <w:szCs w:val="20"/>
    </w:rPr>
  </w:style>
  <w:style w:type="character" w:styleId="a3">
    <w:name w:val="Emphasis"/>
    <w:basedOn w:val="a0"/>
    <w:qFormat/>
    <w:rsid w:val="00A6061C"/>
    <w:rPr>
      <w:i/>
      <w:iCs/>
    </w:rPr>
  </w:style>
  <w:style w:type="character" w:styleId="a4">
    <w:name w:val="Hyperlink"/>
    <w:basedOn w:val="a0"/>
    <w:uiPriority w:val="99"/>
    <w:rsid w:val="00A6061C"/>
    <w:rPr>
      <w:color w:val="0000FF"/>
      <w:u w:val="single"/>
    </w:rPr>
  </w:style>
  <w:style w:type="character" w:styleId="a5">
    <w:name w:val="FollowedHyperlink"/>
    <w:basedOn w:val="a0"/>
    <w:uiPriority w:val="99"/>
    <w:rsid w:val="00A6061C"/>
    <w:rPr>
      <w:color w:val="800080"/>
      <w:u w:val="single"/>
    </w:rPr>
  </w:style>
  <w:style w:type="character" w:customStyle="1" w:styleId="Keyboard">
    <w:name w:val="Keyboard"/>
    <w:uiPriority w:val="99"/>
    <w:rsid w:val="00A6061C"/>
    <w:rPr>
      <w:rFonts w:ascii="Courier New" w:hAnsi="Courier New" w:cs="Courier New"/>
      <w:b/>
      <w:bCs/>
      <w:sz w:val="20"/>
      <w:szCs w:val="20"/>
    </w:rPr>
  </w:style>
  <w:style w:type="paragraph" w:customStyle="1" w:styleId="Preformatted">
    <w:name w:val="Preformatted"/>
    <w:basedOn w:val="a"/>
    <w:uiPriority w:val="99"/>
    <w:rsid w:val="00A60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 w:type="paragraph" w:styleId="z-">
    <w:name w:val="HTML Bottom of Form"/>
    <w:basedOn w:val="a"/>
    <w:next w:val="a"/>
    <w:link w:val="z-0"/>
    <w:hidden/>
    <w:uiPriority w:val="99"/>
    <w:rsid w:val="00A6061C"/>
    <w:pPr>
      <w:pBdr>
        <w:top w:val="double" w:sz="2" w:space="0" w:color="000000"/>
      </w:pBdr>
      <w:spacing w:before="0" w:after="0"/>
      <w:jc w:val="center"/>
    </w:pPr>
    <w:rPr>
      <w:rFonts w:ascii="Arial" w:hAnsi="Arial" w:cs="Arial"/>
      <w:vanish/>
      <w:sz w:val="16"/>
      <w:szCs w:val="16"/>
    </w:rPr>
  </w:style>
  <w:style w:type="character" w:customStyle="1" w:styleId="z-0">
    <w:name w:val="z-Край формуляр Знак"/>
    <w:basedOn w:val="a0"/>
    <w:link w:val="z-"/>
    <w:uiPriority w:val="99"/>
    <w:semiHidden/>
    <w:rsid w:val="001003B0"/>
    <w:rPr>
      <w:rFonts w:ascii="Arial" w:hAnsi="Arial" w:cs="Arial"/>
      <w:vanish/>
      <w:sz w:val="16"/>
      <w:szCs w:val="16"/>
      <w:lang w:val="en-US" w:eastAsia="en-US"/>
    </w:rPr>
  </w:style>
  <w:style w:type="paragraph" w:styleId="z-1">
    <w:name w:val="HTML Top of Form"/>
    <w:basedOn w:val="a"/>
    <w:next w:val="a"/>
    <w:link w:val="z-2"/>
    <w:hidden/>
    <w:uiPriority w:val="99"/>
    <w:rsid w:val="00A6061C"/>
    <w:pPr>
      <w:pBdr>
        <w:bottom w:val="double" w:sz="2" w:space="0" w:color="000000"/>
      </w:pBdr>
      <w:spacing w:before="0" w:after="0"/>
      <w:jc w:val="center"/>
    </w:pPr>
    <w:rPr>
      <w:rFonts w:ascii="Arial" w:hAnsi="Arial" w:cs="Arial"/>
      <w:vanish/>
      <w:sz w:val="16"/>
      <w:szCs w:val="16"/>
    </w:rPr>
  </w:style>
  <w:style w:type="character" w:customStyle="1" w:styleId="z-2">
    <w:name w:val="z-Начало формуляр Знак"/>
    <w:basedOn w:val="a0"/>
    <w:link w:val="z-1"/>
    <w:uiPriority w:val="99"/>
    <w:semiHidden/>
    <w:rsid w:val="001003B0"/>
    <w:rPr>
      <w:rFonts w:ascii="Arial" w:hAnsi="Arial" w:cs="Arial"/>
      <w:vanish/>
      <w:sz w:val="16"/>
      <w:szCs w:val="16"/>
      <w:lang w:val="en-US" w:eastAsia="en-US"/>
    </w:rPr>
  </w:style>
  <w:style w:type="character" w:customStyle="1" w:styleId="Sample">
    <w:name w:val="Sample"/>
    <w:uiPriority w:val="99"/>
    <w:rsid w:val="00A6061C"/>
    <w:rPr>
      <w:rFonts w:ascii="Courier New" w:hAnsi="Courier New" w:cs="Courier New"/>
    </w:rPr>
  </w:style>
  <w:style w:type="character" w:styleId="a6">
    <w:name w:val="Strong"/>
    <w:basedOn w:val="a0"/>
    <w:qFormat/>
    <w:rsid w:val="00A6061C"/>
    <w:rPr>
      <w:b/>
      <w:bCs/>
    </w:rPr>
  </w:style>
  <w:style w:type="character" w:customStyle="1" w:styleId="Typewriter">
    <w:name w:val="Typewriter"/>
    <w:uiPriority w:val="99"/>
    <w:rsid w:val="00A6061C"/>
    <w:rPr>
      <w:rFonts w:ascii="Courier New" w:hAnsi="Courier New" w:cs="Courier New"/>
      <w:sz w:val="20"/>
      <w:szCs w:val="20"/>
    </w:rPr>
  </w:style>
  <w:style w:type="character" w:customStyle="1" w:styleId="Variable">
    <w:name w:val="Variable"/>
    <w:uiPriority w:val="99"/>
    <w:rsid w:val="00A6061C"/>
    <w:rPr>
      <w:i/>
      <w:iCs/>
    </w:rPr>
  </w:style>
  <w:style w:type="character" w:customStyle="1" w:styleId="HTMLMarkup">
    <w:name w:val="HTML Markup"/>
    <w:uiPriority w:val="99"/>
    <w:rsid w:val="00A6061C"/>
    <w:rPr>
      <w:vanish/>
      <w:color w:val="FF0000"/>
    </w:rPr>
  </w:style>
  <w:style w:type="character" w:customStyle="1" w:styleId="Comment">
    <w:name w:val="Comment"/>
    <w:uiPriority w:val="99"/>
    <w:rsid w:val="00A6061C"/>
    <w:rPr>
      <w:vanish/>
    </w:rPr>
  </w:style>
  <w:style w:type="paragraph" w:styleId="a7">
    <w:name w:val="Document Map"/>
    <w:basedOn w:val="a"/>
    <w:link w:val="a8"/>
    <w:uiPriority w:val="99"/>
    <w:semiHidden/>
    <w:rsid w:val="00A6061C"/>
    <w:pPr>
      <w:shd w:val="clear" w:color="auto" w:fill="000080"/>
    </w:pPr>
  </w:style>
  <w:style w:type="character" w:customStyle="1" w:styleId="a8">
    <w:name w:val="План на документа Знак"/>
    <w:basedOn w:val="a0"/>
    <w:link w:val="a7"/>
    <w:uiPriority w:val="99"/>
    <w:semiHidden/>
    <w:rsid w:val="001003B0"/>
    <w:rPr>
      <w:sz w:val="0"/>
      <w:szCs w:val="0"/>
      <w:lang w:val="en-US" w:eastAsia="en-US"/>
    </w:rPr>
  </w:style>
  <w:style w:type="paragraph" w:styleId="a9">
    <w:name w:val="header"/>
    <w:basedOn w:val="a"/>
    <w:link w:val="aa"/>
    <w:uiPriority w:val="99"/>
    <w:rsid w:val="00564E88"/>
    <w:pPr>
      <w:tabs>
        <w:tab w:val="center" w:pos="4536"/>
        <w:tab w:val="right" w:pos="9072"/>
      </w:tabs>
    </w:pPr>
  </w:style>
  <w:style w:type="character" w:customStyle="1" w:styleId="aa">
    <w:name w:val="Горен колонтитул Знак"/>
    <w:basedOn w:val="a0"/>
    <w:link w:val="a9"/>
    <w:uiPriority w:val="99"/>
    <w:rsid w:val="001003B0"/>
    <w:rPr>
      <w:sz w:val="24"/>
      <w:szCs w:val="24"/>
      <w:lang w:val="en-US" w:eastAsia="en-US"/>
    </w:rPr>
  </w:style>
  <w:style w:type="paragraph" w:styleId="ab">
    <w:name w:val="footer"/>
    <w:basedOn w:val="a"/>
    <w:link w:val="ac"/>
    <w:uiPriority w:val="99"/>
    <w:rsid w:val="00564E88"/>
    <w:pPr>
      <w:tabs>
        <w:tab w:val="center" w:pos="4536"/>
        <w:tab w:val="right" w:pos="9072"/>
      </w:tabs>
    </w:pPr>
  </w:style>
  <w:style w:type="character" w:customStyle="1" w:styleId="ac">
    <w:name w:val="Долен колонтитул Знак"/>
    <w:basedOn w:val="a0"/>
    <w:link w:val="ab"/>
    <w:uiPriority w:val="99"/>
    <w:rsid w:val="001003B0"/>
    <w:rPr>
      <w:sz w:val="24"/>
      <w:szCs w:val="24"/>
      <w:lang w:val="en-US" w:eastAsia="en-US"/>
    </w:rPr>
  </w:style>
  <w:style w:type="character" w:styleId="ad">
    <w:name w:val="page number"/>
    <w:basedOn w:val="a0"/>
    <w:uiPriority w:val="99"/>
    <w:rsid w:val="00AA679C"/>
  </w:style>
  <w:style w:type="paragraph" w:styleId="ae">
    <w:name w:val="Balloon Text"/>
    <w:basedOn w:val="a"/>
    <w:link w:val="af"/>
    <w:uiPriority w:val="99"/>
    <w:semiHidden/>
    <w:rsid w:val="00F274BD"/>
    <w:rPr>
      <w:rFonts w:ascii="Tahoma" w:hAnsi="Tahoma" w:cs="Tahoma"/>
      <w:sz w:val="16"/>
      <w:szCs w:val="16"/>
    </w:rPr>
  </w:style>
  <w:style w:type="character" w:customStyle="1" w:styleId="af">
    <w:name w:val="Изнесен текст Знак"/>
    <w:basedOn w:val="a0"/>
    <w:link w:val="ae"/>
    <w:uiPriority w:val="99"/>
    <w:semiHidden/>
    <w:rsid w:val="001003B0"/>
    <w:rPr>
      <w:sz w:val="0"/>
      <w:szCs w:val="0"/>
      <w:lang w:val="en-US" w:eastAsia="en-US"/>
    </w:rPr>
  </w:style>
  <w:style w:type="paragraph" w:customStyle="1" w:styleId="PRAGHeading2">
    <w:name w:val="PRAG Heading 2"/>
    <w:basedOn w:val="a"/>
    <w:uiPriority w:val="99"/>
    <w:rsid w:val="000E3C60"/>
    <w:pPr>
      <w:numPr>
        <w:numId w:val="37"/>
      </w:numPr>
    </w:pPr>
  </w:style>
  <w:style w:type="paragraph" w:styleId="af0">
    <w:name w:val="footnote text"/>
    <w:basedOn w:val="a"/>
    <w:link w:val="af1"/>
    <w:rsid w:val="000E3C60"/>
    <w:rPr>
      <w:sz w:val="20"/>
      <w:szCs w:val="20"/>
    </w:rPr>
  </w:style>
  <w:style w:type="character" w:customStyle="1" w:styleId="af1">
    <w:name w:val="Текст под линия Знак"/>
    <w:basedOn w:val="a0"/>
    <w:link w:val="af0"/>
    <w:locked/>
    <w:rsid w:val="000E3C60"/>
    <w:rPr>
      <w:snapToGrid w:val="0"/>
      <w:lang w:val="en-US" w:eastAsia="en-US"/>
    </w:rPr>
  </w:style>
  <w:style w:type="character" w:styleId="af2">
    <w:name w:val="footnote reference"/>
    <w:basedOn w:val="a0"/>
    <w:rsid w:val="000E3C60"/>
    <w:rPr>
      <w:vertAlign w:val="superscript"/>
    </w:rPr>
  </w:style>
  <w:style w:type="character" w:styleId="af3">
    <w:name w:val="annotation reference"/>
    <w:basedOn w:val="a0"/>
    <w:uiPriority w:val="99"/>
    <w:semiHidden/>
    <w:rsid w:val="00CD6592"/>
    <w:rPr>
      <w:sz w:val="16"/>
      <w:szCs w:val="16"/>
    </w:rPr>
  </w:style>
  <w:style w:type="paragraph" w:styleId="af4">
    <w:name w:val="annotation text"/>
    <w:basedOn w:val="a"/>
    <w:link w:val="af5"/>
    <w:uiPriority w:val="99"/>
    <w:semiHidden/>
    <w:rsid w:val="00CD6592"/>
    <w:rPr>
      <w:sz w:val="20"/>
      <w:szCs w:val="20"/>
    </w:rPr>
  </w:style>
  <w:style w:type="character" w:customStyle="1" w:styleId="af5">
    <w:name w:val="Текст на коментар Знак"/>
    <w:basedOn w:val="a0"/>
    <w:link w:val="af4"/>
    <w:uiPriority w:val="99"/>
    <w:locked/>
    <w:rsid w:val="00CD6592"/>
    <w:rPr>
      <w:snapToGrid w:val="0"/>
      <w:lang w:val="en-US" w:eastAsia="en-US"/>
    </w:rPr>
  </w:style>
  <w:style w:type="paragraph" w:styleId="af6">
    <w:name w:val="annotation subject"/>
    <w:basedOn w:val="af4"/>
    <w:next w:val="af4"/>
    <w:link w:val="af7"/>
    <w:uiPriority w:val="99"/>
    <w:semiHidden/>
    <w:rsid w:val="00CD6592"/>
    <w:rPr>
      <w:b/>
      <w:bCs/>
    </w:rPr>
  </w:style>
  <w:style w:type="character" w:customStyle="1" w:styleId="af7">
    <w:name w:val="Предмет на коментар Знак"/>
    <w:basedOn w:val="af5"/>
    <w:link w:val="af6"/>
    <w:uiPriority w:val="99"/>
    <w:locked/>
    <w:rsid w:val="00CD6592"/>
    <w:rPr>
      <w:b/>
      <w:bCs/>
      <w:snapToGrid w:val="0"/>
      <w:lang w:val="en-US" w:eastAsia="en-US"/>
    </w:rPr>
  </w:style>
  <w:style w:type="paragraph" w:customStyle="1" w:styleId="Text1">
    <w:name w:val="Text 1"/>
    <w:basedOn w:val="a"/>
    <w:uiPriority w:val="99"/>
    <w:rsid w:val="0080433E"/>
    <w:pPr>
      <w:widowControl/>
      <w:spacing w:before="120" w:after="120"/>
      <w:ind w:left="850"/>
      <w:jc w:val="both"/>
    </w:pPr>
    <w:rPr>
      <w:lang w:val="en-GB"/>
    </w:rPr>
  </w:style>
  <w:style w:type="paragraph" w:customStyle="1" w:styleId="Text2">
    <w:name w:val="Text 2"/>
    <w:basedOn w:val="a"/>
    <w:uiPriority w:val="99"/>
    <w:rsid w:val="0080433E"/>
    <w:pPr>
      <w:widowControl/>
      <w:spacing w:before="120" w:after="120"/>
      <w:ind w:left="1417"/>
      <w:jc w:val="both"/>
    </w:pPr>
    <w:rPr>
      <w:lang w:val="en-GB"/>
    </w:rPr>
  </w:style>
  <w:style w:type="paragraph" w:styleId="af8">
    <w:name w:val="Body Text Indent"/>
    <w:basedOn w:val="a"/>
    <w:link w:val="af9"/>
    <w:uiPriority w:val="99"/>
    <w:rsid w:val="00A90F89"/>
    <w:pPr>
      <w:widowControl/>
      <w:spacing w:before="0" w:after="120"/>
      <w:ind w:left="567"/>
      <w:jc w:val="both"/>
    </w:pPr>
    <w:rPr>
      <w:sz w:val="22"/>
      <w:szCs w:val="22"/>
      <w:lang w:val="bg-BG"/>
    </w:rPr>
  </w:style>
  <w:style w:type="character" w:customStyle="1" w:styleId="af9">
    <w:name w:val="Основен текст с отстъп Знак"/>
    <w:basedOn w:val="a0"/>
    <w:link w:val="af8"/>
    <w:uiPriority w:val="99"/>
    <w:locked/>
    <w:rsid w:val="00A90F89"/>
    <w:rPr>
      <w:snapToGrid w:val="0"/>
      <w:sz w:val="22"/>
      <w:szCs w:val="22"/>
      <w:lang w:eastAsia="en-US"/>
    </w:rPr>
  </w:style>
  <w:style w:type="paragraph" w:styleId="afa">
    <w:name w:val="List Paragraph"/>
    <w:basedOn w:val="a"/>
    <w:uiPriority w:val="34"/>
    <w:qFormat/>
    <w:rsid w:val="009205A6"/>
    <w:pPr>
      <w:ind w:left="720"/>
      <w:contextualSpacing/>
    </w:pPr>
  </w:style>
  <w:style w:type="paragraph" w:styleId="afb">
    <w:name w:val="Body Text"/>
    <w:basedOn w:val="a"/>
    <w:link w:val="afc"/>
    <w:rsid w:val="009205A6"/>
    <w:pPr>
      <w:widowControl/>
      <w:spacing w:before="120" w:after="120"/>
    </w:pPr>
    <w:rPr>
      <w:rFonts w:ascii="Arial" w:hAnsi="Arial"/>
      <w:snapToGrid w:val="0"/>
      <w:sz w:val="20"/>
      <w:szCs w:val="20"/>
      <w:lang w:val="sv-SE"/>
    </w:rPr>
  </w:style>
  <w:style w:type="character" w:customStyle="1" w:styleId="afc">
    <w:name w:val="Основен текст Знак"/>
    <w:basedOn w:val="a0"/>
    <w:link w:val="afb"/>
    <w:rsid w:val="009205A6"/>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635140">
      <w:marLeft w:val="0"/>
      <w:marRight w:val="0"/>
      <w:marTop w:val="0"/>
      <w:marBottom w:val="0"/>
      <w:divBdr>
        <w:top w:val="none" w:sz="0" w:space="0" w:color="auto"/>
        <w:left w:val="none" w:sz="0" w:space="0" w:color="auto"/>
        <w:bottom w:val="none" w:sz="0" w:space="0" w:color="auto"/>
        <w:right w:val="none" w:sz="0" w:space="0" w:color="auto"/>
      </w:divBdr>
    </w:div>
    <w:div w:id="1236629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p.ipacbc-bgtr.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p.ipacbc-bgtr.eu"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3761F-7493-4E24-A95B-DF573B3CA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5</Pages>
  <Words>1738</Words>
  <Characters>9907</Characters>
  <Application>Microsoft Office Word</Application>
  <DocSecurity>0</DocSecurity>
  <Lines>82</Lines>
  <Paragraphs>23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proc_notice_en</vt:lpstr>
      <vt:lpstr>proc_notice_en</vt:lpstr>
    </vt:vector>
  </TitlesOfParts>
  <Company>European Commission</Company>
  <LinksUpToDate>false</LinksUpToDate>
  <CharactersWithSpaces>11622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creator>BOURDILLEAU Anne (DEVCO)</dc:creator>
  <cp:lastModifiedBy>Потребител на Windows</cp:lastModifiedBy>
  <cp:revision>27</cp:revision>
  <cp:lastPrinted>2017-11-07T16:51:00Z</cp:lastPrinted>
  <dcterms:created xsi:type="dcterms:W3CDTF">2017-05-25T12:12:00Z</dcterms:created>
  <dcterms:modified xsi:type="dcterms:W3CDTF">2017-11-09T12:47:00Z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